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7F263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firstLine="567"/>
        <w:jc w:val="right"/>
        <w:rPr>
          <w:rFonts w:ascii="GHEA Grapalat" w:hAnsi="GHEA Grapalat" w:cs="Sylfaen"/>
          <w:i/>
        </w:rPr>
      </w:pP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7E2F75">
        <w:rPr>
          <w:rFonts w:ascii="Sylfaen" w:hAnsi="Sylfaen"/>
          <w:i w:val="0"/>
          <w:sz w:val="24"/>
          <w:szCs w:val="24"/>
        </w:rPr>
        <w:t>2</w:t>
      </w:r>
      <w:r w:rsidR="00A227A0" w:rsidRPr="00D76E00">
        <w:rPr>
          <w:rFonts w:ascii="Sylfaen" w:hAnsi="Sylfaen"/>
          <w:i w:val="0"/>
          <w:sz w:val="24"/>
          <w:szCs w:val="24"/>
        </w:rPr>
        <w:t>6</w:t>
      </w:r>
      <w:r w:rsidRPr="008B1F5B">
        <w:rPr>
          <w:rFonts w:ascii="Calibri" w:hAnsi="Calibri"/>
          <w:i w:val="0"/>
          <w:sz w:val="24"/>
          <w:szCs w:val="24"/>
        </w:rPr>
        <w:t>"-ого "</w:t>
      </w:r>
      <w:r w:rsidR="00A227A0">
        <w:rPr>
          <w:rFonts w:ascii="GHEA Grapalat" w:hAnsi="GHEA Grapalat"/>
          <w:i w:val="0"/>
          <w:sz w:val="24"/>
          <w:szCs w:val="24"/>
        </w:rPr>
        <w:t>11</w:t>
      </w:r>
      <w:r w:rsidR="007469B1">
        <w:rPr>
          <w:rFonts w:ascii="Calibri" w:hAnsi="Calibri"/>
          <w:i w:val="0"/>
          <w:sz w:val="24"/>
          <w:szCs w:val="24"/>
        </w:rPr>
        <w:t>"  202</w:t>
      </w:r>
      <w:r w:rsidR="007E2F75">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A227A0">
        <w:rPr>
          <w:rFonts w:ascii="Sylfaen" w:hAnsi="Sylfaen"/>
          <w:i w:val="0"/>
          <w:sz w:val="24"/>
          <w:szCs w:val="24"/>
        </w:rPr>
        <w:t>V3M-GHAPDzB-25/01</w:t>
      </w:r>
    </w:p>
    <w:p w:rsidR="00E12B8D" w:rsidRPr="00501D4F" w:rsidRDefault="00E12B8D" w:rsidP="00E12B8D">
      <w:pPr>
        <w:pStyle w:val="a3"/>
        <w:widowControl w:val="0"/>
        <w:spacing w:after="160" w:line="240" w:lineRule="auto"/>
        <w:rPr>
          <w:rFonts w:ascii="GHEA Grapalat" w:hAnsi="GHEA Grapalat"/>
          <w:i w:val="0"/>
          <w:sz w:val="22"/>
          <w:szCs w:val="22"/>
        </w:rPr>
      </w:pPr>
    </w:p>
    <w:p w:rsidR="00E12B8D" w:rsidRPr="00501D4F" w:rsidRDefault="00E12B8D" w:rsidP="00E12B8D">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sidR="00501D4F">
        <w:rPr>
          <w:rFonts w:ascii="GHEA Grapalat" w:hAnsi="GHEA Grapalat"/>
          <w:i w:val="0"/>
          <w:sz w:val="22"/>
          <w:szCs w:val="22"/>
        </w:rPr>
        <w:t xml:space="preserve"> </w:t>
      </w:r>
      <w:r w:rsidR="007E5C72" w:rsidRPr="0015555B">
        <w:rPr>
          <w:rFonts w:ascii="GHEA Grapalat" w:hAnsi="GHEA Grapalat"/>
          <w:i w:val="0"/>
          <w:sz w:val="24"/>
          <w:szCs w:val="24"/>
        </w:rPr>
        <w:t>«</w:t>
      </w:r>
      <w:r w:rsidR="00C044AA">
        <w:rPr>
          <w:rFonts w:ascii="Sylfaen" w:hAnsi="Sylfaen"/>
          <w:i w:val="0"/>
        </w:rPr>
        <w:t xml:space="preserve">Веду № </w:t>
      </w:r>
      <w:r w:rsidR="00C044AA" w:rsidRPr="00633895">
        <w:rPr>
          <w:rFonts w:ascii="Sylfaen" w:hAnsi="Sylfaen"/>
          <w:i w:val="0"/>
        </w:rPr>
        <w:t>3</w:t>
      </w:r>
      <w:r w:rsidR="00C044AA" w:rsidRPr="001F1A3A">
        <w:rPr>
          <w:rFonts w:ascii="Sylfaen" w:hAnsi="Sylfaen"/>
          <w:i w:val="0"/>
        </w:rPr>
        <w:t xml:space="preserve"> </w:t>
      </w:r>
      <w:r w:rsidR="007E5C72" w:rsidRPr="0015555B">
        <w:rPr>
          <w:rFonts w:ascii="GHEA Grapalat" w:hAnsi="GHEA Grapalat"/>
          <w:i w:val="0"/>
          <w:sz w:val="24"/>
          <w:szCs w:val="24"/>
        </w:rPr>
        <w:t xml:space="preserve"> детский сад»</w:t>
      </w:r>
      <w:r w:rsidR="007E5C72">
        <w:rPr>
          <w:rFonts w:ascii="GHEA Grapalat" w:hAnsi="GHEA Grapalat"/>
          <w:i w:val="0"/>
          <w:sz w:val="24"/>
          <w:szCs w:val="24"/>
        </w:rPr>
        <w:t xml:space="preserve"> </w:t>
      </w:r>
      <w:r w:rsidR="007E5C72" w:rsidRPr="0015555B">
        <w:rPr>
          <w:rFonts w:ascii="GHEA Grapalat" w:hAnsi="GHEA Grapalat"/>
          <w:i w:val="0"/>
          <w:sz w:val="24"/>
          <w:szCs w:val="24"/>
        </w:rPr>
        <w:t xml:space="preserve"> HOAK, которая находится в Араратской области  </w:t>
      </w:r>
      <w:r w:rsidR="00C044AA">
        <w:rPr>
          <w:rFonts w:ascii="Sylfaen" w:hAnsi="Sylfaen"/>
          <w:i w:val="0"/>
        </w:rPr>
        <w:t>К.   Веди ,</w:t>
      </w:r>
      <w:r w:rsidR="00C044AA" w:rsidRPr="008C34CE">
        <w:rPr>
          <w:rFonts w:ascii="Sylfaen" w:hAnsi="Sylfaen"/>
          <w:i w:val="0"/>
        </w:rPr>
        <w:t xml:space="preserve">  </w:t>
      </w:r>
      <w:r w:rsidR="00C044AA">
        <w:rPr>
          <w:rFonts w:ascii="Sylfaen" w:hAnsi="Sylfaen"/>
          <w:i w:val="0"/>
          <w:lang w:val="en-US"/>
        </w:rPr>
        <w:t>ARARATYAN</w:t>
      </w:r>
      <w:r w:rsidR="00C044AA" w:rsidRPr="008C34CE">
        <w:rPr>
          <w:rFonts w:ascii="Sylfaen" w:hAnsi="Sylfaen"/>
          <w:i w:val="0"/>
        </w:rPr>
        <w:t xml:space="preserve"> 81 </w:t>
      </w:r>
      <w:r w:rsidRPr="00501D4F">
        <w:rPr>
          <w:rFonts w:ascii="GHEA Grapalat" w:hAnsi="GHEA Grapalat"/>
          <w:i w:val="0"/>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sidR="00501D4F">
        <w:rPr>
          <w:rFonts w:ascii="GHEA Grapalat" w:hAnsi="GHEA Grapalat"/>
          <w:i w:val="0"/>
          <w:sz w:val="24"/>
          <w:szCs w:val="24"/>
        </w:rPr>
        <w:t xml:space="preserve"> </w:t>
      </w:r>
      <w:r w:rsidRPr="002C3F4E">
        <w:rPr>
          <w:rFonts w:ascii="GHEA Grapalat" w:hAnsi="GHEA Grapalat"/>
          <w:i w:val="0"/>
          <w:sz w:val="24"/>
          <w:szCs w:val="24"/>
        </w:rPr>
        <w:t>адресу</w:t>
      </w:r>
      <w:r w:rsidR="00501D4F">
        <w:rPr>
          <w:rFonts w:ascii="GHEA Grapalat" w:hAnsi="GHEA Grapalat"/>
          <w:i w:val="0"/>
          <w:spacing w:val="6"/>
          <w:sz w:val="24"/>
          <w:szCs w:val="24"/>
        </w:rPr>
        <w:t xml:space="preserve">  </w:t>
      </w:r>
      <w:r w:rsidR="009E3704" w:rsidRPr="002C3F4E">
        <w:rPr>
          <w:rFonts w:ascii="Sylfaen" w:hAnsi="Sylfaen"/>
          <w:i w:val="0"/>
          <w:sz w:val="24"/>
          <w:szCs w:val="24"/>
        </w:rPr>
        <w:t>с</w:t>
      </w:r>
      <w:r w:rsidR="009E3704" w:rsidRPr="002C3F4E">
        <w:rPr>
          <w:rFonts w:ascii="Sylfaen" w:hAnsi="Sylfaen"/>
          <w:i w:val="0"/>
          <w:sz w:val="24"/>
          <w:szCs w:val="24"/>
          <w:lang w:val="hy-AM"/>
        </w:rPr>
        <w:t xml:space="preserve"> </w:t>
      </w:r>
      <w:r w:rsidR="002C3F4E">
        <w:rPr>
          <w:rFonts w:ascii="Sylfaen" w:hAnsi="Sylfaen"/>
          <w:i w:val="0"/>
          <w:sz w:val="24"/>
          <w:szCs w:val="24"/>
        </w:rPr>
        <w:t xml:space="preserve"> </w:t>
      </w:r>
      <w:r w:rsidR="007E5C72" w:rsidRPr="0015555B">
        <w:rPr>
          <w:rFonts w:ascii="GHEA Grapalat" w:hAnsi="GHEA Grapalat"/>
          <w:i w:val="0"/>
          <w:sz w:val="24"/>
          <w:szCs w:val="24"/>
        </w:rPr>
        <w:t xml:space="preserve">Араратской области  </w:t>
      </w:r>
      <w:r w:rsidR="00C044AA">
        <w:rPr>
          <w:rFonts w:ascii="Sylfaen" w:hAnsi="Sylfaen"/>
          <w:i w:val="0"/>
        </w:rPr>
        <w:t>Веди ,</w:t>
      </w:r>
      <w:r w:rsidR="00C044AA" w:rsidRPr="008C34CE">
        <w:rPr>
          <w:rFonts w:ascii="Sylfaen" w:hAnsi="Sylfaen"/>
          <w:i w:val="0"/>
        </w:rPr>
        <w:t xml:space="preserve">  </w:t>
      </w:r>
      <w:r w:rsidR="00C044AA">
        <w:rPr>
          <w:rFonts w:ascii="Sylfaen" w:hAnsi="Sylfaen"/>
          <w:i w:val="0"/>
          <w:lang w:val="en-US"/>
        </w:rPr>
        <w:t>ARARATYAN</w:t>
      </w:r>
      <w:r w:rsidR="00C044AA" w:rsidRPr="008C34CE">
        <w:rPr>
          <w:rFonts w:ascii="Sylfaen" w:hAnsi="Sylfaen"/>
          <w:i w:val="0"/>
        </w:rPr>
        <w:t xml:space="preserve"> 81 </w:t>
      </w:r>
      <w:r w:rsidR="00BD0664" w:rsidRPr="00BD0664">
        <w:rPr>
          <w:rFonts w:ascii="GHEA Grapalat" w:hAnsi="GHEA Grapalat"/>
          <w:i w:val="0"/>
          <w:sz w:val="24"/>
          <w:szCs w:val="24"/>
        </w:rPr>
        <w:t xml:space="preserve"> </w:t>
      </w:r>
      <w:r w:rsidR="009E3704" w:rsidRPr="002C3F4E">
        <w:rPr>
          <w:rFonts w:ascii="Sylfaen" w:hAnsi="Sylfaen"/>
          <w:i w:val="0"/>
          <w:sz w:val="24"/>
          <w:szCs w:val="24"/>
        </w:rPr>
        <w:t xml:space="preserve"> </w:t>
      </w:r>
      <w:r w:rsidR="009E3704" w:rsidRPr="002C3F4E">
        <w:rPr>
          <w:rFonts w:ascii="Calibri" w:hAnsi="Calibri"/>
          <w:i w:val="0"/>
          <w:sz w:val="24"/>
          <w:szCs w:val="24"/>
        </w:rPr>
        <w:t xml:space="preserve">в документарной форме, </w:t>
      </w:r>
      <w:r w:rsidR="002C3F4E">
        <w:rPr>
          <w:rFonts w:ascii="Calibri" w:hAnsi="Calibri"/>
          <w:i w:val="0"/>
          <w:sz w:val="24"/>
          <w:szCs w:val="24"/>
        </w:rPr>
        <w:t xml:space="preserve"> </w:t>
      </w:r>
      <w:r w:rsidR="007941A0">
        <w:rPr>
          <w:rFonts w:ascii="Sylfaen" w:hAnsi="Sylfaen"/>
          <w:i w:val="0"/>
          <w:sz w:val="24"/>
          <w:szCs w:val="24"/>
          <w:lang w:val="hy-AM"/>
        </w:rPr>
        <w:t>1</w:t>
      </w:r>
      <w:r w:rsidR="00447A99">
        <w:rPr>
          <w:rFonts w:ascii="Sylfaen" w:hAnsi="Sylfaen"/>
          <w:i w:val="0"/>
          <w:sz w:val="24"/>
          <w:szCs w:val="24"/>
          <w:lang w:val="hy-AM"/>
        </w:rPr>
        <w:t>7</w:t>
      </w:r>
      <w:r w:rsidR="007941A0">
        <w:rPr>
          <w:rFonts w:ascii="Sylfaen" w:hAnsi="Sylfaen"/>
          <w:i w:val="0"/>
          <w:sz w:val="24"/>
          <w:szCs w:val="24"/>
          <w:lang w:val="hy-AM"/>
        </w:rPr>
        <w:t>.</w:t>
      </w:r>
      <w:r w:rsidR="00470666">
        <w:rPr>
          <w:rFonts w:ascii="Sylfaen" w:hAnsi="Sylfaen"/>
          <w:i w:val="0"/>
          <w:sz w:val="24"/>
          <w:szCs w:val="24"/>
        </w:rPr>
        <w:t>0</w:t>
      </w:r>
      <w:r w:rsidR="006A2313">
        <w:rPr>
          <w:rFonts w:ascii="Sylfaen" w:hAnsi="Sylfaen"/>
          <w:i w:val="0"/>
          <w:sz w:val="24"/>
          <w:szCs w:val="24"/>
        </w:rPr>
        <w:t>0</w:t>
      </w:r>
      <w:r w:rsidR="002C3F4E">
        <w:rPr>
          <w:rFonts w:ascii="Sylfaen" w:hAnsi="Sylfaen"/>
          <w:i w:val="0"/>
          <w:sz w:val="24"/>
          <w:szCs w:val="24"/>
        </w:rPr>
        <w:t xml:space="preserve"> </w:t>
      </w:r>
      <w:r w:rsidR="009E3704" w:rsidRPr="002C3F4E">
        <w:rPr>
          <w:rFonts w:ascii="Calibri" w:hAnsi="Calibri"/>
          <w:i w:val="0"/>
          <w:sz w:val="24"/>
          <w:szCs w:val="24"/>
        </w:rPr>
        <w:t xml:space="preserve"> часов </w:t>
      </w:r>
      <w:r w:rsidR="002C3F4E">
        <w:rPr>
          <w:rFonts w:ascii="Calibri" w:hAnsi="Calibri"/>
          <w:i w:val="0"/>
          <w:sz w:val="24"/>
          <w:szCs w:val="24"/>
        </w:rPr>
        <w:t xml:space="preserve"> </w:t>
      </w:r>
      <w:r w:rsidR="009E3704"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E12B8D" w:rsidRPr="00470666" w:rsidRDefault="00E12B8D" w:rsidP="00E12B8D">
      <w:pPr>
        <w:pStyle w:val="a3"/>
        <w:widowControl w:val="0"/>
        <w:spacing w:after="160" w:line="240" w:lineRule="auto"/>
        <w:ind w:firstLine="567"/>
        <w:rPr>
          <w:rFonts w:ascii="GHEA Grapalat" w:hAnsi="GHEA Grapalat"/>
          <w:i w:val="0"/>
          <w:sz w:val="24"/>
          <w:szCs w:val="24"/>
        </w:rPr>
      </w:pPr>
      <w:r w:rsidRPr="002C3F4E">
        <w:rPr>
          <w:rFonts w:ascii="GHEA Grapalat" w:hAnsi="GHEA Grapalat"/>
          <w:i w:val="0"/>
          <w:sz w:val="24"/>
          <w:szCs w:val="24"/>
        </w:rPr>
        <w:t>Вскрытие заявок будет проводиться по адресу</w:t>
      </w:r>
      <w:r w:rsidR="002C3F4E">
        <w:rPr>
          <w:rFonts w:ascii="GHEA Grapalat" w:hAnsi="GHEA Grapalat"/>
          <w:i w:val="0"/>
          <w:sz w:val="24"/>
          <w:szCs w:val="24"/>
        </w:rPr>
        <w:t xml:space="preserve"> </w:t>
      </w:r>
      <w:r w:rsidRPr="002C3F4E">
        <w:rPr>
          <w:rFonts w:ascii="GHEA Grapalat" w:hAnsi="GHEA Grapalat"/>
          <w:i w:val="0"/>
          <w:sz w:val="24"/>
          <w:szCs w:val="24"/>
        </w:rPr>
        <w:t xml:space="preserve"> </w:t>
      </w:r>
      <w:r w:rsidR="00C044AA" w:rsidRPr="0015555B">
        <w:rPr>
          <w:rFonts w:ascii="GHEA Grapalat" w:hAnsi="GHEA Grapalat"/>
          <w:i w:val="0"/>
          <w:sz w:val="24"/>
          <w:szCs w:val="24"/>
        </w:rPr>
        <w:t xml:space="preserve">Араратской области  </w:t>
      </w:r>
      <w:r w:rsidR="00C044AA">
        <w:rPr>
          <w:rFonts w:ascii="Sylfaen" w:hAnsi="Sylfaen"/>
          <w:i w:val="0"/>
        </w:rPr>
        <w:t>Веди ,</w:t>
      </w:r>
      <w:r w:rsidR="00C044AA" w:rsidRPr="008C34CE">
        <w:rPr>
          <w:rFonts w:ascii="Sylfaen" w:hAnsi="Sylfaen"/>
          <w:i w:val="0"/>
        </w:rPr>
        <w:t xml:space="preserve">  </w:t>
      </w:r>
      <w:r w:rsidR="00C044AA">
        <w:rPr>
          <w:rFonts w:ascii="Sylfaen" w:hAnsi="Sylfaen"/>
          <w:i w:val="0"/>
          <w:lang w:val="en-US"/>
        </w:rPr>
        <w:t>ARARATYAN</w:t>
      </w:r>
      <w:r w:rsidR="00C044AA" w:rsidRPr="008C34CE">
        <w:rPr>
          <w:rFonts w:ascii="Sylfaen" w:hAnsi="Sylfaen"/>
          <w:i w:val="0"/>
        </w:rPr>
        <w:t xml:space="preserve"> </w:t>
      </w:r>
      <w:r w:rsidR="00C044AA" w:rsidRPr="00470666">
        <w:rPr>
          <w:rFonts w:ascii="Sylfaen" w:hAnsi="Sylfaen"/>
          <w:i w:val="0"/>
        </w:rPr>
        <w:t xml:space="preserve">81 </w:t>
      </w:r>
      <w:r w:rsidR="00C044AA" w:rsidRPr="00470666">
        <w:rPr>
          <w:rFonts w:ascii="GHEA Grapalat" w:hAnsi="GHEA Grapalat"/>
          <w:i w:val="0"/>
          <w:sz w:val="24"/>
          <w:szCs w:val="24"/>
        </w:rPr>
        <w:t xml:space="preserve"> </w:t>
      </w:r>
      <w:r w:rsidR="00C044AA" w:rsidRPr="00470666">
        <w:rPr>
          <w:rFonts w:ascii="Sylfaen" w:hAnsi="Sylfaen"/>
          <w:i w:val="0"/>
          <w:sz w:val="24"/>
          <w:szCs w:val="24"/>
        </w:rPr>
        <w:t xml:space="preserve">  </w:t>
      </w:r>
      <w:r w:rsidR="009E3704" w:rsidRPr="00470666">
        <w:rPr>
          <w:rFonts w:ascii="Sylfaen" w:hAnsi="Sylfaen"/>
          <w:i w:val="0"/>
          <w:sz w:val="24"/>
          <w:szCs w:val="24"/>
        </w:rPr>
        <w:t>1</w:t>
      </w:r>
      <w:r w:rsidR="00447A99">
        <w:rPr>
          <w:rFonts w:ascii="Sylfaen" w:hAnsi="Sylfaen"/>
          <w:i w:val="0"/>
          <w:sz w:val="24"/>
          <w:szCs w:val="24"/>
          <w:lang w:val="hy-AM"/>
        </w:rPr>
        <w:t>7</w:t>
      </w:r>
      <w:r w:rsidR="009E3704" w:rsidRPr="00470666">
        <w:rPr>
          <w:rFonts w:ascii="Sylfaen" w:hAnsi="Sylfaen"/>
          <w:i w:val="0"/>
          <w:sz w:val="24"/>
          <w:szCs w:val="24"/>
        </w:rPr>
        <w:t>.</w:t>
      </w:r>
      <w:r w:rsidR="00470666" w:rsidRPr="00470666">
        <w:rPr>
          <w:rFonts w:ascii="Sylfaen" w:hAnsi="Sylfaen"/>
          <w:i w:val="0"/>
          <w:sz w:val="24"/>
          <w:szCs w:val="24"/>
        </w:rPr>
        <w:t>0</w:t>
      </w:r>
      <w:r w:rsidR="006A2313" w:rsidRPr="00470666">
        <w:rPr>
          <w:rFonts w:ascii="Sylfaen" w:hAnsi="Sylfaen"/>
          <w:i w:val="0"/>
          <w:sz w:val="24"/>
          <w:szCs w:val="24"/>
        </w:rPr>
        <w:t xml:space="preserve">0 </w:t>
      </w:r>
      <w:r w:rsidR="009E3704" w:rsidRPr="00470666">
        <w:rPr>
          <w:rFonts w:ascii="Sylfaen" w:hAnsi="Sylfaen"/>
          <w:i w:val="0"/>
          <w:sz w:val="24"/>
          <w:szCs w:val="24"/>
        </w:rPr>
        <w:t xml:space="preserve"> в</w:t>
      </w:r>
      <w:r w:rsidR="009E3704" w:rsidRPr="00470666">
        <w:rPr>
          <w:rFonts w:ascii="Sylfaen" w:hAnsi="Sylfaen"/>
          <w:i w:val="0"/>
          <w:sz w:val="24"/>
          <w:szCs w:val="24"/>
          <w:lang w:val="hy-AM"/>
        </w:rPr>
        <w:t xml:space="preserve"> </w:t>
      </w:r>
      <w:r w:rsidR="00A227A0">
        <w:rPr>
          <w:rFonts w:ascii="Sylfaen" w:hAnsi="Sylfaen"/>
          <w:i w:val="0"/>
          <w:sz w:val="24"/>
          <w:szCs w:val="24"/>
        </w:rPr>
        <w:t xml:space="preserve"> 03</w:t>
      </w:r>
      <w:r w:rsidR="009E3704" w:rsidRPr="00470666">
        <w:rPr>
          <w:rFonts w:ascii="Sylfaen" w:hAnsi="Sylfaen"/>
          <w:i w:val="0"/>
          <w:sz w:val="24"/>
          <w:szCs w:val="24"/>
        </w:rPr>
        <w:t xml:space="preserve"> </w:t>
      </w:r>
      <w:r w:rsidR="007E2F75" w:rsidRPr="00470666">
        <w:rPr>
          <w:rFonts w:ascii="Sylfaen" w:hAnsi="Sylfaen"/>
          <w:i w:val="0"/>
          <w:sz w:val="24"/>
          <w:szCs w:val="24"/>
        </w:rPr>
        <w:t>.</w:t>
      </w:r>
      <w:r w:rsidR="007E2F75" w:rsidRPr="00470666">
        <w:rPr>
          <w:rFonts w:ascii="GHEA Grapalat" w:hAnsi="GHEA Grapalat"/>
          <w:sz w:val="24"/>
          <w:szCs w:val="24"/>
        </w:rPr>
        <w:t>1</w:t>
      </w:r>
      <w:r w:rsidR="00A227A0" w:rsidRPr="00A227A0">
        <w:rPr>
          <w:rFonts w:ascii="GHEA Grapalat" w:hAnsi="GHEA Grapalat"/>
          <w:sz w:val="24"/>
          <w:szCs w:val="24"/>
        </w:rPr>
        <w:t>2</w:t>
      </w:r>
      <w:r w:rsidR="007E2F75" w:rsidRPr="00470666">
        <w:rPr>
          <w:rFonts w:ascii="GHEA Grapalat" w:hAnsi="GHEA Grapalat"/>
          <w:sz w:val="24"/>
          <w:szCs w:val="24"/>
        </w:rPr>
        <w:t>.202</w:t>
      </w:r>
      <w:r w:rsidR="007E2F75" w:rsidRPr="00470666">
        <w:rPr>
          <w:rFonts w:ascii="Sylfaen" w:hAnsi="Sylfaen"/>
          <w:sz w:val="24"/>
          <w:szCs w:val="24"/>
        </w:rPr>
        <w:t xml:space="preserve">4 </w:t>
      </w:r>
      <w:r w:rsidR="009E3704" w:rsidRPr="00470666">
        <w:rPr>
          <w:rFonts w:ascii="Sylfaen" w:hAnsi="Sylfaen"/>
          <w:sz w:val="24"/>
          <w:szCs w:val="24"/>
          <w:lang w:val="hy-AM"/>
        </w:rPr>
        <w:t>года</w:t>
      </w:r>
      <w:r w:rsidR="009E3704" w:rsidRPr="00470666">
        <w:rPr>
          <w:rFonts w:ascii="Sylfaen" w:hAnsi="Sylfaen"/>
          <w:sz w:val="24"/>
          <w:szCs w:val="24"/>
        </w:rPr>
        <w:t xml:space="preserve"> </w:t>
      </w:r>
      <w:r w:rsidRPr="00470666">
        <w:rPr>
          <w:rFonts w:ascii="GHEA Grapalat" w:hAnsi="GHEA Grapalat"/>
          <w:i w:val="0"/>
          <w:sz w:val="24"/>
          <w:szCs w:val="24"/>
        </w:rPr>
        <w:t>.</w:t>
      </w:r>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lastRenderedPageBreak/>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C044AA" w:rsidRPr="0015555B">
        <w:rPr>
          <w:rFonts w:ascii="GHEA Grapalat" w:hAnsi="GHEA Grapalat"/>
        </w:rPr>
        <w:t>«</w:t>
      </w:r>
      <w:r w:rsidR="00C044AA">
        <w:rPr>
          <w:rFonts w:ascii="Sylfaen" w:hAnsi="Sylfaen"/>
        </w:rPr>
        <w:t xml:space="preserve">Веду № </w:t>
      </w:r>
      <w:r w:rsidR="00C044AA" w:rsidRPr="00633895">
        <w:rPr>
          <w:rFonts w:ascii="Sylfaen" w:hAnsi="Sylfaen"/>
        </w:rPr>
        <w:t>3</w:t>
      </w:r>
      <w:r w:rsidR="00C044AA" w:rsidRPr="001F1A3A">
        <w:rPr>
          <w:rFonts w:ascii="Sylfaen" w:hAnsi="Sylfaen"/>
        </w:rPr>
        <w:t xml:space="preserve"> </w:t>
      </w:r>
      <w:r w:rsidR="00C044AA" w:rsidRPr="0015555B">
        <w:rPr>
          <w:rFonts w:ascii="GHEA Grapalat" w:hAnsi="GHEA Grapalat"/>
        </w:rPr>
        <w:t xml:space="preserve"> детский сад»</w:t>
      </w:r>
      <w:r w:rsidR="00C044AA">
        <w:rPr>
          <w:rFonts w:ascii="GHEA Grapalat" w:hAnsi="GHEA Grapalat"/>
        </w:rPr>
        <w:t xml:space="preserve"> </w:t>
      </w:r>
      <w:r w:rsidR="00C044AA" w:rsidRPr="0015555B">
        <w:rPr>
          <w:rFonts w:ascii="GHEA Grapalat" w:hAnsi="GHEA Grapalat"/>
        </w:rPr>
        <w:t xml:space="preserve"> HOAK</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A227A0">
        <w:rPr>
          <w:rFonts w:ascii="Sylfaen" w:hAnsi="Sylfaen"/>
        </w:rPr>
        <w:t>V3M-GHAPDzB-25/01</w:t>
      </w:r>
      <w:r w:rsidR="009E3704" w:rsidRPr="009E3704">
        <w:rPr>
          <w:rFonts w:ascii="GHEA Grapalat" w:hAnsi="GHEA Grapalat"/>
          <w:i/>
        </w:rPr>
        <w:br/>
        <w:t xml:space="preserve">№ 1 от </w:t>
      </w:r>
      <w:r w:rsidR="00A227A0">
        <w:rPr>
          <w:rFonts w:ascii="GHEA Grapalat" w:hAnsi="GHEA Grapalat"/>
          <w:i/>
        </w:rPr>
        <w:t>26</w:t>
      </w:r>
      <w:r w:rsidR="009E3704" w:rsidRPr="009E3704">
        <w:rPr>
          <w:rFonts w:ascii="GHEA Grapalat" w:hAnsi="GHEA Grapalat"/>
          <w:i/>
        </w:rPr>
        <w:t xml:space="preserve"> </w:t>
      </w:r>
      <w:r w:rsidR="008B1F5B">
        <w:rPr>
          <w:rFonts w:ascii="GHEA Grapalat" w:hAnsi="GHEA Grapalat"/>
        </w:rPr>
        <w:t>.</w:t>
      </w:r>
      <w:r w:rsidR="00A227A0">
        <w:rPr>
          <w:rFonts w:ascii="GHEA Grapalat" w:hAnsi="GHEA Grapalat"/>
        </w:rPr>
        <w:t>1</w:t>
      </w:r>
      <w:r w:rsidR="007E2F75">
        <w:rPr>
          <w:rFonts w:ascii="GHEA Grapalat" w:hAnsi="GHEA Grapalat"/>
        </w:rPr>
        <w:t>1</w:t>
      </w:r>
      <w:r w:rsidR="009E3704" w:rsidRPr="009E3704">
        <w:rPr>
          <w:rFonts w:ascii="GHEA Grapalat" w:hAnsi="GHEA Grapalat"/>
        </w:rPr>
        <w:t>.</w:t>
      </w:r>
      <w:r w:rsidR="009E3704" w:rsidRPr="009E3704">
        <w:rPr>
          <w:rFonts w:ascii="GHEA Grapalat" w:hAnsi="GHEA Grapalat"/>
          <w:i/>
        </w:rPr>
        <w:t>202</w:t>
      </w:r>
      <w:r w:rsidR="007E2F75">
        <w:rPr>
          <w:rFonts w:ascii="GHEA Grapalat" w:hAnsi="GHEA Grapalat"/>
          <w:i/>
        </w:rPr>
        <w:t>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C044AA" w:rsidP="009E3704">
      <w:pPr>
        <w:widowControl w:val="0"/>
        <w:spacing w:after="160"/>
        <w:ind w:right="-7" w:firstLine="567"/>
        <w:jc w:val="center"/>
        <w:rPr>
          <w:rFonts w:ascii="Calibri" w:hAnsi="Calibri" w:cs="Sylfaen"/>
        </w:rPr>
      </w:pPr>
      <w:r w:rsidRPr="0015555B">
        <w:rPr>
          <w:rFonts w:ascii="GHEA Grapalat" w:hAnsi="GHEA Grapalat"/>
        </w:rPr>
        <w:t>«</w:t>
      </w:r>
      <w:r>
        <w:rPr>
          <w:rFonts w:ascii="Sylfaen" w:hAnsi="Sylfaen"/>
        </w:rPr>
        <w:t xml:space="preserve">Веду № </w:t>
      </w:r>
      <w:r w:rsidRPr="00633895">
        <w:rPr>
          <w:rFonts w:ascii="Sylfaen" w:hAnsi="Sylfaen"/>
        </w:rPr>
        <w:t>3</w:t>
      </w:r>
      <w:r w:rsidRPr="001F1A3A">
        <w:rPr>
          <w:rFonts w:ascii="Sylfaen" w:hAnsi="Sylfaen"/>
        </w:rPr>
        <w:t xml:space="preserve"> </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sidR="00BD0664" w:rsidRPr="0015555B">
        <w:rPr>
          <w:rFonts w:ascii="GHEA Grapalat" w:hAnsi="GHEA Grapalat"/>
        </w:rPr>
        <w:t>»</w:t>
      </w:r>
      <w:r w:rsidR="00BD0664">
        <w:rPr>
          <w:rFonts w:ascii="GHEA Grapalat" w:hAnsi="GHEA Grapalat"/>
        </w:rPr>
        <w:t xml:space="preserve"> </w:t>
      </w:r>
      <w:r w:rsidR="00BD0664" w:rsidRPr="0015555B">
        <w:rPr>
          <w:rFonts w:ascii="GHEA Grapalat" w:hAnsi="GHEA Grapalat"/>
        </w:rPr>
        <w:t xml:space="preserve"> HOAK</w:t>
      </w:r>
      <w:r w:rsidR="00BD0664" w:rsidRPr="00501D4F">
        <w:rPr>
          <w:rFonts w:ascii="Calibri" w:hAnsi="Calibri"/>
        </w:rPr>
        <w:t xml:space="preserve"> </w:t>
      </w:r>
      <w:r w:rsidR="009E3704"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12B8D" w:rsidRDefault="00C044AA" w:rsidP="00BD0664">
      <w:pPr>
        <w:jc w:val="center"/>
        <w:rPr>
          <w:rFonts w:ascii="GHEA Grapalat" w:hAnsi="GHEA Grapalat"/>
        </w:rPr>
      </w:pPr>
      <w:r w:rsidRPr="0015555B">
        <w:rPr>
          <w:rFonts w:ascii="GHEA Grapalat" w:hAnsi="GHEA Grapalat"/>
        </w:rPr>
        <w:t>«</w:t>
      </w:r>
      <w:r>
        <w:rPr>
          <w:rFonts w:ascii="Sylfaen" w:hAnsi="Sylfaen"/>
        </w:rPr>
        <w:t xml:space="preserve">Веду № </w:t>
      </w:r>
      <w:r w:rsidRPr="00633895">
        <w:rPr>
          <w:rFonts w:ascii="Sylfaen" w:hAnsi="Sylfaen"/>
        </w:rPr>
        <w:t>3</w:t>
      </w:r>
      <w:r w:rsidRPr="001F1A3A">
        <w:rPr>
          <w:rFonts w:ascii="Sylfaen" w:hAnsi="Sylfaen"/>
        </w:rPr>
        <w:t xml:space="preserve"> </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Pr>
          <w:rFonts w:ascii="GHEA Grapalat" w:hAnsi="GHEA Grapalat"/>
        </w:rPr>
        <w:t xml:space="preserve"> </w:t>
      </w:r>
      <w:r w:rsidR="00E12B8D">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C044AA" w:rsidRDefault="00C044AA" w:rsidP="00E12B8D">
      <w:pPr>
        <w:widowControl w:val="0"/>
        <w:spacing w:after="160"/>
        <w:jc w:val="center"/>
        <w:rPr>
          <w:rFonts w:ascii="GHEA Grapalat" w:hAnsi="GHEA Grapalat"/>
          <w:b/>
        </w:rPr>
      </w:pPr>
      <w:r w:rsidRPr="0015555B">
        <w:rPr>
          <w:rFonts w:ascii="GHEA Grapalat" w:hAnsi="GHEA Grapalat"/>
        </w:rPr>
        <w:t>«</w:t>
      </w:r>
      <w:r>
        <w:rPr>
          <w:rFonts w:ascii="Sylfaen" w:hAnsi="Sylfaen"/>
        </w:rPr>
        <w:t xml:space="preserve">Веду № </w:t>
      </w:r>
      <w:r w:rsidRPr="00633895">
        <w:rPr>
          <w:rFonts w:ascii="Sylfaen" w:hAnsi="Sylfaen"/>
        </w:rPr>
        <w:t>3</w:t>
      </w:r>
      <w:r w:rsidRPr="001F1A3A">
        <w:rPr>
          <w:rFonts w:ascii="Sylfaen" w:hAnsi="Sylfaen"/>
        </w:rPr>
        <w:t xml:space="preserve"> </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sidRPr="00501D4F">
        <w:rPr>
          <w:rFonts w:ascii="GHEA Grapalat" w:hAnsi="GHEA Grapalat"/>
          <w:b/>
        </w:rPr>
        <w:t xml:space="preserve"> </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A227A0">
        <w:rPr>
          <w:rFonts w:ascii="Sylfaen" w:hAnsi="Sylfaen"/>
        </w:rPr>
        <w:t>V3M-GHAPDzB-25/01</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D76E00" w:rsidRDefault="00E12B8D" w:rsidP="00D76E00">
      <w:pPr>
        <w:pStyle w:val="3"/>
        <w:keepNext w:val="0"/>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044AA" w:rsidRPr="0015555B">
        <w:rPr>
          <w:rFonts w:ascii="GHEA Grapalat" w:hAnsi="GHEA Grapalat"/>
          <w:i w:val="0"/>
          <w:sz w:val="24"/>
          <w:szCs w:val="24"/>
        </w:rPr>
        <w:t>«</w:t>
      </w:r>
      <w:r w:rsidR="00C044AA">
        <w:rPr>
          <w:rFonts w:ascii="Sylfaen" w:hAnsi="Sylfaen"/>
          <w:i w:val="0"/>
        </w:rPr>
        <w:t xml:space="preserve">Веду № </w:t>
      </w:r>
      <w:r w:rsidR="00C044AA" w:rsidRPr="00633895">
        <w:rPr>
          <w:rFonts w:ascii="Sylfaen" w:hAnsi="Sylfaen"/>
          <w:i w:val="0"/>
        </w:rPr>
        <w:t>3</w:t>
      </w:r>
      <w:r w:rsidR="00C044AA" w:rsidRPr="001F1A3A">
        <w:rPr>
          <w:rFonts w:ascii="Sylfaen" w:hAnsi="Sylfaen"/>
          <w:i w:val="0"/>
        </w:rPr>
        <w:t xml:space="preserve"> </w:t>
      </w:r>
      <w:r w:rsidR="00C044AA" w:rsidRPr="0015555B">
        <w:rPr>
          <w:rFonts w:ascii="GHEA Grapalat" w:hAnsi="GHEA Grapalat"/>
          <w:i w:val="0"/>
          <w:sz w:val="24"/>
          <w:szCs w:val="24"/>
        </w:rPr>
        <w:t xml:space="preserve"> детский сад»</w:t>
      </w:r>
      <w:r w:rsidR="00C044AA">
        <w:rPr>
          <w:rFonts w:ascii="GHEA Grapalat" w:hAnsi="GHEA Grapalat"/>
          <w:i w:val="0"/>
          <w:sz w:val="24"/>
          <w:szCs w:val="24"/>
        </w:rPr>
        <w:t xml:space="preserve"> </w:t>
      </w:r>
      <w:r w:rsidR="00C044AA" w:rsidRPr="0015555B">
        <w:rPr>
          <w:rFonts w:ascii="GHEA Grapalat" w:hAnsi="GHEA Grapalat"/>
          <w:i w:val="0"/>
          <w:sz w:val="24"/>
          <w:szCs w:val="24"/>
        </w:rPr>
        <w:t xml:space="preserve"> </w:t>
      </w:r>
      <w:r w:rsidR="00BD0664" w:rsidRPr="0015555B">
        <w:rPr>
          <w:rFonts w:ascii="GHEA Grapalat" w:hAnsi="GHEA Grapalat"/>
          <w:i w:val="0"/>
          <w:sz w:val="24"/>
          <w:szCs w:val="24"/>
        </w:rPr>
        <w:t>HOAK</w:t>
      </w:r>
      <w:r w:rsidR="00BD0664" w:rsidRPr="009044F1">
        <w:rPr>
          <w:rFonts w:ascii="GHEA Grapalat" w:hAnsi="GHEA Grapalat"/>
          <w:i w:val="0"/>
          <w:sz w:val="24"/>
          <w:szCs w:val="24"/>
        </w:rPr>
        <w:t xml:space="preserve"> </w:t>
      </w:r>
      <w:r w:rsidRPr="009044F1">
        <w:rPr>
          <w:rFonts w:ascii="GHEA Grapalat" w:hAnsi="GHEA Grapalat"/>
          <w:i w:val="0"/>
          <w:sz w:val="24"/>
          <w:szCs w:val="24"/>
        </w:rPr>
        <w:t>(далее — также товар) для нужд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Pr="009044F1">
        <w:rPr>
          <w:rFonts w:ascii="GHEA Grapalat" w:hAnsi="GHEA Grapalat"/>
          <w:i w:val="0"/>
          <w:sz w:val="24"/>
          <w:szCs w:val="24"/>
        </w:rPr>
        <w:t xml:space="preserve">", которые сгруппированы в </w:t>
      </w:r>
      <w:r w:rsidRPr="00470666">
        <w:rPr>
          <w:rFonts w:ascii="GHEA Grapalat" w:hAnsi="GHEA Grapalat"/>
          <w:i w:val="0"/>
          <w:sz w:val="24"/>
          <w:szCs w:val="24"/>
        </w:rPr>
        <w:t>лоты "</w:t>
      </w:r>
      <w:r w:rsidR="00D76E00" w:rsidRPr="00D76E00">
        <w:rPr>
          <w:rFonts w:ascii="GHEA Grapalat" w:hAnsi="GHEA Grapalat"/>
          <w:i w:val="0"/>
          <w:sz w:val="24"/>
          <w:szCs w:val="24"/>
        </w:rPr>
        <w:t>24</w:t>
      </w:r>
      <w:r w:rsidRPr="00470666">
        <w:rPr>
          <w:rFonts w:ascii="GHEA Grapalat" w:hAnsi="GHEA Grapalat"/>
          <w:i w:val="0"/>
          <w:sz w:val="24"/>
          <w:szCs w:val="24"/>
        </w:rPr>
        <w:t>":</w:t>
      </w:r>
    </w:p>
    <w:p w:rsidR="00D76E00" w:rsidRDefault="00D76E00" w:rsidP="00D76E00">
      <w:pPr>
        <w:pStyle w:val="3"/>
        <w:keepNext w:val="0"/>
        <w:widowControl w:val="0"/>
        <w:tabs>
          <w:tab w:val="left" w:pos="1134"/>
        </w:tabs>
        <w:spacing w:after="160" w:line="240" w:lineRule="auto"/>
        <w:ind w:firstLine="567"/>
        <w:rPr>
          <w:rFonts w:ascii="GHEA Grapalat" w:hAnsi="GHEA Grapalat"/>
          <w:i w:val="0"/>
          <w:sz w:val="24"/>
          <w:szCs w:val="24"/>
        </w:rPr>
      </w:pPr>
    </w:p>
    <w:p w:rsidR="00D76E00" w:rsidRDefault="00D76E00" w:rsidP="00D76E00">
      <w:pPr>
        <w:pStyle w:val="3"/>
        <w:numPr>
          <w:ilvl w:val="1"/>
          <w:numId w:val="12"/>
        </w:numPr>
        <w:spacing w:line="240" w:lineRule="auto"/>
        <w:jc w:val="both"/>
        <w:rPr>
          <w:rFonts w:ascii="Times New Roman" w:hAnsi="Times New Roman"/>
          <w:i w:val="0"/>
          <w:lang w:val="af-ZA" w:bidi="ar-SA"/>
        </w:rPr>
      </w:pPr>
    </w:p>
    <w:p w:rsidR="00D76E00" w:rsidRDefault="00D76E00" w:rsidP="00D76E00">
      <w:pPr>
        <w:pStyle w:val="aff3"/>
        <w:ind w:left="927"/>
        <w:rPr>
          <w:lang w:val="af-ZA"/>
        </w:rPr>
      </w:pPr>
    </w:p>
    <w:tbl>
      <w:tblPr>
        <w:tblW w:w="7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455"/>
        <w:gridCol w:w="4080"/>
      </w:tblGrid>
      <w:tr w:rsidR="00D76E00" w:rsidTr="00D76E00">
        <w:trPr>
          <w:trHeight w:val="480"/>
        </w:trPr>
        <w:tc>
          <w:tcPr>
            <w:tcW w:w="3015" w:type="dxa"/>
            <w:gridSpan w:val="2"/>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center"/>
              <w:rPr>
                <w:rFonts w:ascii="Times New Roman" w:hAnsi="Times New Roman"/>
                <w:b/>
                <w:bCs/>
                <w:i/>
                <w:iCs/>
                <w:sz w:val="14"/>
                <w:szCs w:val="14"/>
                <w:lang w:val="af-ZA"/>
              </w:rPr>
            </w:pPr>
            <w:r>
              <w:rPr>
                <w:rFonts w:ascii="Times New Roman" w:hAnsi="Times New Roman"/>
                <w:b/>
                <w:bCs/>
                <w:i/>
                <w:iCs/>
                <w:sz w:val="14"/>
                <w:szCs w:val="14"/>
              </w:rPr>
              <w:t>Порции</w:t>
            </w:r>
          </w:p>
        </w:tc>
        <w:tc>
          <w:tcPr>
            <w:tcW w:w="4080" w:type="dxa"/>
            <w:vMerge w:val="restart"/>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center"/>
              <w:rPr>
                <w:rFonts w:ascii="Times New Roman" w:hAnsi="Times New Roman"/>
                <w:b/>
                <w:bCs/>
                <w:i/>
                <w:iCs/>
              </w:rPr>
            </w:pPr>
            <w:r>
              <w:rPr>
                <w:rFonts w:ascii="Times New Roman" w:hAnsi="Times New Roman"/>
                <w:b/>
                <w:bCs/>
                <w:i/>
                <w:iCs/>
              </w:rPr>
              <w:t>Название дозы</w:t>
            </w:r>
          </w:p>
        </w:tc>
      </w:tr>
      <w:tr w:rsidR="00D76E00" w:rsidTr="00D76E00">
        <w:trPr>
          <w:trHeight w:val="292"/>
        </w:trPr>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jc w:val="center"/>
              <w:rPr>
                <w:rFonts w:ascii="Times New Roman" w:hAnsi="Times New Roman"/>
                <w:b/>
                <w:bCs/>
                <w:i/>
                <w:iCs/>
                <w:sz w:val="14"/>
                <w:szCs w:val="14"/>
              </w:rPr>
            </w:pPr>
            <w:r>
              <w:rPr>
                <w:rFonts w:ascii="Times New Roman" w:hAnsi="Times New Roman"/>
                <w:b/>
                <w:bCs/>
                <w:i/>
                <w:iCs/>
                <w:sz w:val="14"/>
                <w:szCs w:val="14"/>
              </w:rPr>
              <w:t>цифры</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center"/>
              <w:rPr>
                <w:rFonts w:ascii="Times New Roman" w:hAnsi="Times New Roman"/>
                <w:b/>
                <w:bCs/>
                <w:i/>
                <w:iCs/>
                <w:sz w:val="14"/>
                <w:szCs w:val="14"/>
              </w:rPr>
            </w:pPr>
            <w:r>
              <w:rPr>
                <w:rFonts w:ascii="Times New Roman" w:hAnsi="Times New Roman"/>
                <w:b/>
                <w:bCs/>
                <w:i/>
                <w:iCs/>
                <w:sz w:val="14"/>
                <w:szCs w:val="14"/>
                <w:lang w:val="hy-AM"/>
              </w:rPr>
              <w:t>цена покупки</w:t>
            </w:r>
          </w:p>
        </w:tc>
        <w:tc>
          <w:tcPr>
            <w:tcW w:w="4080" w:type="dxa"/>
            <w:vMerge/>
            <w:tcBorders>
              <w:top w:val="single" w:sz="4" w:space="0" w:color="auto"/>
              <w:left w:val="single" w:sz="4" w:space="0" w:color="auto"/>
              <w:bottom w:val="single" w:sz="4" w:space="0" w:color="auto"/>
              <w:right w:val="single" w:sz="4" w:space="0" w:color="auto"/>
            </w:tcBorders>
            <w:vAlign w:val="center"/>
            <w:hideMark/>
          </w:tcPr>
          <w:p w:rsidR="00D76E00" w:rsidRDefault="00D76E00">
            <w:pPr>
              <w:spacing w:line="256" w:lineRule="auto"/>
              <w:rPr>
                <w:b/>
                <w:bCs/>
                <w:i/>
                <w:iCs/>
                <w:sz w:val="20"/>
                <w:szCs w:val="20"/>
                <w:lang w:val="af-ZA" w:eastAsia="en-US"/>
              </w:rPr>
            </w:pP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right"/>
              <w:rPr>
                <w:rFonts w:ascii="GHEA Grapalat" w:hAnsi="GHEA Grapalat"/>
                <w:sz w:val="16"/>
              </w:rPr>
            </w:pPr>
            <w:r>
              <w:rPr>
                <w:rFonts w:ascii="GHEA Grapalat" w:hAnsi="GHEA Grapalat"/>
                <w:sz w:val="16"/>
              </w:rPr>
              <w:t>2:</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sz w:val="16"/>
              </w:rPr>
            </w:pPr>
            <w:r>
              <w:rPr>
                <w:rFonts w:ascii="GHEA Grapalat" w:hAnsi="GHEA Grapalat"/>
              </w:rPr>
              <w:t>1654000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lang w:val="af-ZA"/>
              </w:rPr>
            </w:pPr>
            <w:r>
              <w:rPr>
                <w:rFonts w:ascii="GHEA Grapalat" w:hAnsi="GHEA Grapalat" w:cs="Calibri"/>
                <w:color w:val="000000"/>
              </w:rPr>
              <w:t>Хлеб</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right"/>
              <w:rPr>
                <w:rFonts w:ascii="GHEA Grapalat" w:hAnsi="GHEA Grapalat"/>
              </w:rPr>
            </w:pPr>
            <w:r>
              <w:rPr>
                <w:rFonts w:ascii="GHEA Grapalat" w:hAnsi="GHEA Grapalat"/>
              </w:rPr>
              <w:t>3:</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120 000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cs="Calibri"/>
                <w:color w:val="000000"/>
              </w:rPr>
              <w:t>булочка</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right"/>
              <w:rPr>
                <w:rFonts w:ascii="GHEA Grapalat" w:hAnsi="GHEA Grapalat"/>
              </w:rPr>
            </w:pPr>
            <w:r>
              <w:rPr>
                <w:rFonts w:ascii="GHEA Grapalat" w:hAnsi="GHEA Grapalat"/>
              </w:rPr>
              <w:t>4:</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120 000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cs="Calibri"/>
                <w:color w:val="000000"/>
              </w:rPr>
            </w:pPr>
            <w:r>
              <w:rPr>
                <w:rFonts w:ascii="GHEA Grapalat" w:hAnsi="GHEA Grapalat" w:cs="Calibri"/>
                <w:color w:val="000000"/>
              </w:rPr>
              <w:t>макароны</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right"/>
              <w:rPr>
                <w:rFonts w:ascii="GHEA Grapalat" w:hAnsi="GHEA Grapalat"/>
              </w:rPr>
            </w:pPr>
            <w:r>
              <w:rPr>
                <w:rFonts w:ascii="GHEA Grapalat" w:hAnsi="GHEA Grapalat"/>
              </w:rPr>
              <w:t>5</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cs="Calibri"/>
                <w:color w:val="000000"/>
                <w:lang w:val="af-ZA"/>
              </w:rPr>
            </w:pPr>
            <w:r>
              <w:rPr>
                <w:rFonts w:ascii="GHEA Grapalat" w:hAnsi="GHEA Grapalat"/>
              </w:rPr>
              <w:t>210 000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cs="Calibri"/>
                <w:color w:val="000000"/>
              </w:rPr>
            </w:pPr>
            <w:r>
              <w:rPr>
                <w:rFonts w:ascii="GHEA Grapalat" w:hAnsi="GHEA Grapalat" w:cs="Calibri"/>
                <w:color w:val="000000"/>
              </w:rPr>
              <w:t>сахар</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right"/>
              <w:rPr>
                <w:rFonts w:ascii="GHEA Grapalat" w:hAnsi="GHEA Grapalat"/>
                <w:lang w:val="af-ZA"/>
              </w:rPr>
            </w:pPr>
            <w:r>
              <w:rPr>
                <w:rFonts w:ascii="GHEA Grapalat" w:hAnsi="GHEA Grapalat"/>
              </w:rPr>
              <w:t>6</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1880000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cs="Calibri"/>
                <w:color w:val="000000"/>
              </w:rPr>
              <w:t>Масло</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right"/>
              <w:rPr>
                <w:rFonts w:ascii="GHEA Grapalat" w:hAnsi="GHEA Grapalat"/>
              </w:rPr>
            </w:pPr>
            <w:r>
              <w:rPr>
                <w:rFonts w:ascii="GHEA Grapalat" w:hAnsi="GHEA Grapalat"/>
              </w:rPr>
              <w:t>10</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97500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cs="Calibri"/>
                <w:color w:val="000000"/>
              </w:rPr>
            </w:pPr>
            <w:r>
              <w:rPr>
                <w:rFonts w:ascii="GHEA Grapalat" w:hAnsi="GHEA Grapalat" w:cs="Calibri"/>
                <w:color w:val="000000"/>
              </w:rPr>
              <w:t>чечевица</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rPr>
            </w:pPr>
            <w:r>
              <w:rPr>
                <w:rFonts w:ascii="GHEA Grapalat" w:hAnsi="GHEA Grapalat"/>
              </w:rPr>
              <w:t>15</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2150000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cs="Calibri"/>
                <w:color w:val="000000"/>
              </w:rPr>
              <w:t>Говядина</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right"/>
              <w:rPr>
                <w:rFonts w:ascii="GHEA Grapalat" w:hAnsi="GHEA Grapalat"/>
              </w:rPr>
            </w:pPr>
            <w:r>
              <w:rPr>
                <w:rFonts w:ascii="GHEA Grapalat" w:hAnsi="GHEA Grapalat"/>
              </w:rPr>
              <w:t>16</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924000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cs="Calibri"/>
                <w:color w:val="000000"/>
              </w:rPr>
              <w:t>Куриная грудка</w:t>
            </w:r>
          </w:p>
        </w:tc>
      </w:tr>
      <w:tr w:rsidR="00D76E00" w:rsidTr="00D76E00">
        <w:trPr>
          <w:trHeight w:val="288"/>
        </w:trPr>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rPr>
            </w:pPr>
            <w:r>
              <w:rPr>
                <w:rFonts w:ascii="GHEA Grapalat" w:hAnsi="GHEA Grapalat"/>
              </w:rPr>
              <w:t>17</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400 000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cs="Calibri"/>
                <w:color w:val="000000"/>
              </w:rPr>
              <w:t>сыр Чанач</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right"/>
              <w:rPr>
                <w:rFonts w:ascii="GHEA Grapalat" w:hAnsi="GHEA Grapalat"/>
                <w:lang w:val="af-ZA"/>
              </w:rPr>
            </w:pPr>
            <w:r>
              <w:rPr>
                <w:rFonts w:ascii="GHEA Grapalat" w:hAnsi="GHEA Grapalat"/>
              </w:rPr>
              <w:t>18</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336000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rPr>
              <w:t>Молоко</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lang w:val="af-ZA"/>
              </w:rPr>
            </w:pPr>
            <w:r>
              <w:rPr>
                <w:rFonts w:ascii="GHEA Grapalat" w:hAnsi="GHEA Grapalat"/>
              </w:rPr>
              <w:t>19</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423150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rPr>
              <w:t>Йогурт</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rPr>
            </w:pPr>
            <w:r>
              <w:rPr>
                <w:rFonts w:ascii="GHEA Grapalat" w:hAnsi="GHEA Grapalat"/>
              </w:rPr>
              <w:t>20</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lang w:val="af-ZA"/>
              </w:rPr>
            </w:pPr>
            <w:r>
              <w:rPr>
                <w:rFonts w:ascii="GHEA Grapalat" w:hAnsi="GHEA Grapalat"/>
              </w:rPr>
              <w:t>900 000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rPr>
              <w:t>Кислый</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rPr>
            </w:pPr>
            <w:r>
              <w:rPr>
                <w:rFonts w:ascii="GHEA Grapalat" w:hAnsi="GHEA Grapalat"/>
              </w:rPr>
              <w:t>21</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lang w:val="af-ZA"/>
              </w:rPr>
            </w:pPr>
            <w:r>
              <w:rPr>
                <w:rFonts w:ascii="GHEA Grapalat" w:hAnsi="GHEA Grapalat"/>
              </w:rPr>
              <w:t>300 000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rPr>
              <w:t>Творог</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rPr>
            </w:pPr>
            <w:r>
              <w:rPr>
                <w:rFonts w:ascii="GHEA Grapalat" w:hAnsi="GHEA Grapalat"/>
              </w:rPr>
              <w:t>22</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lang w:val="af-ZA"/>
              </w:rPr>
            </w:pPr>
            <w:r>
              <w:rPr>
                <w:rFonts w:ascii="GHEA Grapalat" w:hAnsi="GHEA Grapalat"/>
              </w:rPr>
              <w:t>144300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rPr>
              <w:t>Сгущенное молоко</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360" w:firstLine="0"/>
              <w:jc w:val="right"/>
              <w:rPr>
                <w:rFonts w:ascii="GHEA Grapalat" w:hAnsi="GHEA Grapalat"/>
                <w:lang w:val="af-ZA"/>
              </w:rPr>
            </w:pPr>
            <w:r>
              <w:rPr>
                <w:rFonts w:ascii="GHEA Grapalat" w:hAnsi="GHEA Grapalat"/>
              </w:rPr>
              <w:t>23</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143000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cs="Calibri"/>
                <w:color w:val="000000"/>
              </w:rPr>
              <w:t>печенье</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lang w:val="af-ZA"/>
              </w:rPr>
            </w:pPr>
            <w:r>
              <w:rPr>
                <w:rFonts w:ascii="GHEA Grapalat" w:hAnsi="GHEA Grapalat"/>
              </w:rPr>
              <w:t>24</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300 000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cs="Calibri"/>
                <w:color w:val="000000"/>
              </w:rPr>
              <w:t>Конфеты в шоколадной глазури</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lang w:val="af-ZA"/>
              </w:rPr>
            </w:pPr>
            <w:r>
              <w:rPr>
                <w:rFonts w:ascii="GHEA Grapalat" w:hAnsi="GHEA Grapalat"/>
              </w:rPr>
              <w:t>28</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302500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cs="Calibri"/>
                <w:color w:val="000000"/>
              </w:rPr>
              <w:t>Фруктовые соки</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rPr>
            </w:pPr>
            <w:r>
              <w:rPr>
                <w:rFonts w:ascii="GHEA Grapalat" w:hAnsi="GHEA Grapalat"/>
              </w:rPr>
              <w:t>35</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lang w:val="af-ZA"/>
              </w:rPr>
            </w:pPr>
            <w:r>
              <w:rPr>
                <w:rFonts w:ascii="GHEA Grapalat" w:hAnsi="GHEA Grapalat"/>
              </w:rPr>
              <w:t>18000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cs="Calibri"/>
                <w:color w:val="000000"/>
              </w:rPr>
            </w:pPr>
            <w:r>
              <w:rPr>
                <w:rFonts w:ascii="GHEA Grapalat" w:hAnsi="GHEA Grapalat" w:cs="Calibri"/>
                <w:color w:val="000000"/>
              </w:rPr>
              <w:t>Консервированный зеленый горошек</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rPr>
            </w:pPr>
            <w:r>
              <w:rPr>
                <w:rFonts w:ascii="GHEA Grapalat" w:hAnsi="GHEA Grapalat"/>
              </w:rPr>
              <w:lastRenderedPageBreak/>
              <w:t>36:</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lang w:val="af-ZA"/>
              </w:rPr>
            </w:pPr>
            <w:r>
              <w:rPr>
                <w:rFonts w:ascii="GHEA Grapalat" w:hAnsi="GHEA Grapalat"/>
              </w:rPr>
              <w:t>27000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cs="Calibri"/>
                <w:color w:val="000000"/>
              </w:rPr>
            </w:pPr>
            <w:r>
              <w:rPr>
                <w:rFonts w:ascii="GHEA Grapalat" w:hAnsi="GHEA Grapalat" w:cs="Calibri"/>
                <w:color w:val="000000"/>
              </w:rPr>
              <w:t>Консервированная кукуруза</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lang w:val="af-ZA"/>
              </w:rPr>
            </w:pPr>
            <w:r>
              <w:rPr>
                <w:rFonts w:ascii="GHEA Grapalat" w:hAnsi="GHEA Grapalat"/>
              </w:rPr>
              <w:t>39:</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190 000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cs="Calibri"/>
                <w:color w:val="000000"/>
              </w:rPr>
              <w:t>капуста</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rPr>
            </w:pPr>
            <w:r>
              <w:rPr>
                <w:rFonts w:ascii="GHEA Grapalat" w:hAnsi="GHEA Grapalat"/>
              </w:rPr>
              <w:t>40</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1260000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cs="Calibri"/>
                <w:color w:val="000000"/>
              </w:rPr>
              <w:t>Картофель</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rPr>
            </w:pPr>
            <w:r>
              <w:rPr>
                <w:rFonts w:ascii="GHEA Grapalat" w:hAnsi="GHEA Grapalat"/>
              </w:rPr>
              <w:t>41:</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30000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rPr>
            </w:pPr>
            <w:r>
              <w:rPr>
                <w:rFonts w:ascii="GHEA Grapalat" w:hAnsi="GHEA Grapalat" w:cs="Calibri"/>
                <w:color w:val="000000"/>
              </w:rPr>
              <w:t>Смесь зелени</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rPr>
            </w:pPr>
            <w:r>
              <w:rPr>
                <w:rFonts w:ascii="GHEA Grapalat" w:hAnsi="GHEA Grapalat"/>
              </w:rPr>
              <w:t>52:</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lang w:val="en-US"/>
              </w:rPr>
            </w:pPr>
            <w:r>
              <w:rPr>
                <w:rFonts w:ascii="GHEA Grapalat" w:hAnsi="GHEA Grapalat"/>
                <w:lang w:val="en-US"/>
              </w:rPr>
              <w:t>5000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D76E00" w:rsidRDefault="00D76E00">
            <w:pPr>
              <w:pStyle w:val="23"/>
              <w:spacing w:line="240" w:lineRule="auto"/>
              <w:ind w:firstLine="0"/>
              <w:jc w:val="left"/>
              <w:rPr>
                <w:rFonts w:ascii="GHEA Grapalat" w:hAnsi="GHEA Grapalat" w:cs="Calibri"/>
                <w:color w:val="000000"/>
              </w:rPr>
            </w:pPr>
            <w:r>
              <w:rPr>
                <w:rFonts w:ascii="GHEA Grapalat" w:hAnsi="GHEA Grapalat" w:cs="Calibri"/>
                <w:color w:val="000000"/>
              </w:rPr>
              <w:t>баклажан</w:t>
            </w:r>
          </w:p>
        </w:tc>
      </w:tr>
      <w:tr w:rsidR="00D76E00" w:rsidTr="00D76E00">
        <w:tc>
          <w:tcPr>
            <w:tcW w:w="156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left="720" w:firstLine="0"/>
              <w:jc w:val="right"/>
              <w:rPr>
                <w:rFonts w:ascii="GHEA Grapalat" w:hAnsi="GHEA Grapalat"/>
              </w:rPr>
            </w:pPr>
            <w:r>
              <w:rPr>
                <w:rFonts w:ascii="GHEA Grapalat" w:hAnsi="GHEA Grapalat"/>
              </w:rPr>
              <w:t>53:</w:t>
            </w:r>
          </w:p>
        </w:tc>
        <w:tc>
          <w:tcPr>
            <w:tcW w:w="1455"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lang w:val="af-ZA"/>
              </w:rPr>
            </w:pPr>
            <w:r>
              <w:rPr>
                <w:rFonts w:ascii="GHEA Grapalat" w:hAnsi="GHEA Grapalat"/>
              </w:rPr>
              <w:t>200 000</w:t>
            </w:r>
          </w:p>
        </w:tc>
        <w:tc>
          <w:tcPr>
            <w:tcW w:w="4080" w:type="dxa"/>
            <w:tcBorders>
              <w:top w:val="single" w:sz="4" w:space="0" w:color="auto"/>
              <w:left w:val="single" w:sz="4" w:space="0" w:color="auto"/>
              <w:bottom w:val="single" w:sz="4" w:space="0" w:color="auto"/>
              <w:right w:val="single" w:sz="4" w:space="0" w:color="auto"/>
            </w:tcBorders>
            <w:hideMark/>
          </w:tcPr>
          <w:p w:rsidR="00D76E00" w:rsidRDefault="00D76E00">
            <w:pPr>
              <w:pStyle w:val="23"/>
              <w:spacing w:line="240" w:lineRule="auto"/>
              <w:ind w:firstLine="0"/>
              <w:jc w:val="left"/>
              <w:rPr>
                <w:rFonts w:ascii="GHEA Grapalat" w:hAnsi="GHEA Grapalat"/>
              </w:rPr>
            </w:pPr>
            <w:r>
              <w:rPr>
                <w:rFonts w:ascii="GHEA Grapalat" w:hAnsi="GHEA Grapalat"/>
              </w:rPr>
              <w:t>Шоколадный крем</w:t>
            </w:r>
          </w:p>
        </w:tc>
      </w:tr>
    </w:tbl>
    <w:p w:rsidR="00D76E00" w:rsidRDefault="00D76E00" w:rsidP="00D76E00">
      <w:pPr>
        <w:rPr>
          <w:lang w:val="en-US" w:eastAsia="en-US"/>
        </w:rPr>
      </w:pPr>
    </w:p>
    <w:p w:rsidR="00D76E00" w:rsidRDefault="00D76E00" w:rsidP="00D76E00">
      <w:pPr>
        <w:pStyle w:val="3"/>
        <w:keepNext w:val="0"/>
        <w:widowControl w:val="0"/>
        <w:tabs>
          <w:tab w:val="left" w:pos="1134"/>
        </w:tabs>
        <w:spacing w:after="160" w:line="240" w:lineRule="auto"/>
        <w:ind w:firstLine="567"/>
        <w:rPr>
          <w:rFonts w:ascii="GHEA Grapalat" w:hAnsi="GHEA Grapalat"/>
          <w:i w:val="0"/>
          <w:sz w:val="24"/>
          <w:szCs w:val="24"/>
        </w:rPr>
      </w:pPr>
    </w:p>
    <w:p w:rsidR="00E12B8D" w:rsidRPr="00B453CD" w:rsidRDefault="00E12B8D" w:rsidP="00D76E00">
      <w:pPr>
        <w:pStyle w:val="3"/>
        <w:keepNext w:val="0"/>
        <w:widowControl w:val="0"/>
        <w:tabs>
          <w:tab w:val="left" w:pos="1134"/>
        </w:tabs>
        <w:spacing w:after="160" w:line="240" w:lineRule="auto"/>
        <w:ind w:firstLine="567"/>
        <w:rPr>
          <w:rFonts w:ascii="GHEA Grapalat" w:hAnsi="GHEA Grapalat"/>
          <w:sz w:val="24"/>
          <w:szCs w:val="24"/>
        </w:rPr>
      </w:pPr>
      <w:r w:rsidRPr="00470666">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  При использовании ссылок в технических характеристиках </w:t>
      </w:r>
      <w:r w:rsidRPr="00B453CD">
        <w:rPr>
          <w:rFonts w:ascii="GHEA Grapalat" w:hAnsi="GHEA Grapalat"/>
          <w:sz w:val="24"/>
          <w:szCs w:val="24"/>
        </w:rPr>
        <w:t>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E12B8D" w:rsidRPr="009044F1" w:rsidTr="008B1F5B">
        <w:trPr>
          <w:jc w:val="center"/>
        </w:trPr>
        <w:tc>
          <w:tcPr>
            <w:tcW w:w="6356" w:type="dxa"/>
            <w:gridSpan w:val="2"/>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E12B8D" w:rsidRPr="009044F1" w:rsidTr="008B1F5B">
        <w:trPr>
          <w:jc w:val="center"/>
        </w:trPr>
        <w:tc>
          <w:tcPr>
            <w:tcW w:w="2580"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bl>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lastRenderedPageBreak/>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7A29FD">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7A29FD">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w:t>
      </w:r>
      <w:r w:rsidRPr="009044F1">
        <w:rPr>
          <w:rFonts w:ascii="GHEA Grapalat" w:hAnsi="GHEA Grapalat"/>
        </w:rPr>
        <w:lastRenderedPageBreak/>
        <w:t>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9E3704">
        <w:rPr>
          <w:rFonts w:ascii="GHEA Grapalat" w:hAnsi="GHEA Grapalat"/>
          <w:sz w:val="24"/>
          <w:szCs w:val="24"/>
        </w:rPr>
        <w:t xml:space="preserve">Араратской области </w:t>
      </w:r>
      <w:r w:rsidR="009E3704" w:rsidRPr="009E3704">
        <w:rPr>
          <w:rFonts w:ascii="Calibri" w:hAnsi="Calibri"/>
          <w:sz w:val="24"/>
          <w:szCs w:val="24"/>
        </w:rPr>
        <w:t xml:space="preserve">  </w:t>
      </w:r>
      <w:r w:rsidR="00C044AA">
        <w:rPr>
          <w:rFonts w:ascii="Sylfaen" w:hAnsi="Sylfaen"/>
        </w:rPr>
        <w:t>К.   Веди ,</w:t>
      </w:r>
      <w:r w:rsidR="00C044AA" w:rsidRPr="008C34CE">
        <w:rPr>
          <w:rFonts w:ascii="Sylfaen" w:hAnsi="Sylfaen"/>
        </w:rPr>
        <w:t xml:space="preserve">  </w:t>
      </w:r>
      <w:r w:rsidR="00C044AA">
        <w:rPr>
          <w:rFonts w:ascii="Sylfaen" w:hAnsi="Sylfaen"/>
          <w:lang w:val="en-US"/>
        </w:rPr>
        <w:t>ARARATYAN</w:t>
      </w:r>
      <w:r w:rsidR="00C044AA" w:rsidRPr="008C34CE">
        <w:rPr>
          <w:rFonts w:ascii="Sylfaen" w:hAnsi="Sylfaen"/>
        </w:rPr>
        <w:t xml:space="preserve"> 81 </w:t>
      </w:r>
      <w:r w:rsidR="00BD0664" w:rsidRPr="00BD0664">
        <w:rPr>
          <w:rFonts w:ascii="GHEA Grapalat" w:hAnsi="GHEA Grapalat"/>
          <w:sz w:val="24"/>
          <w:szCs w:val="24"/>
        </w:rPr>
        <w:t xml:space="preserve"> </w:t>
      </w:r>
      <w:r w:rsidR="009E3704" w:rsidRPr="00C044AA">
        <w:rPr>
          <w:rFonts w:ascii="Sylfaen" w:hAnsi="Sylfaen"/>
          <w:sz w:val="24"/>
          <w:szCs w:val="24"/>
        </w:rPr>
        <w:t>1</w:t>
      </w:r>
      <w:r w:rsidR="00447A99">
        <w:rPr>
          <w:rFonts w:ascii="Sylfaen" w:hAnsi="Sylfaen"/>
          <w:sz w:val="24"/>
          <w:szCs w:val="24"/>
        </w:rPr>
        <w:t>7</w:t>
      </w:r>
      <w:bookmarkStart w:id="0" w:name="_GoBack"/>
      <w:bookmarkEnd w:id="0"/>
      <w:r w:rsidR="009E3704" w:rsidRPr="00C044AA">
        <w:rPr>
          <w:rFonts w:ascii="Sylfaen" w:hAnsi="Sylfaen"/>
          <w:sz w:val="24"/>
          <w:szCs w:val="24"/>
        </w:rPr>
        <w:t>:</w:t>
      </w:r>
      <w:r w:rsidR="00470666">
        <w:rPr>
          <w:rFonts w:ascii="Sylfaen" w:hAnsi="Sylfaen"/>
          <w:sz w:val="24"/>
          <w:szCs w:val="24"/>
        </w:rPr>
        <w:t>0</w:t>
      </w:r>
      <w:r w:rsidR="006A2313">
        <w:rPr>
          <w:rFonts w:ascii="Sylfaen" w:hAnsi="Sylfaen"/>
          <w:sz w:val="24"/>
          <w:szCs w:val="24"/>
        </w:rPr>
        <w:t xml:space="preserve">0  </w:t>
      </w:r>
      <w:r w:rsidR="009E3704" w:rsidRPr="00C044AA">
        <w:rPr>
          <w:rFonts w:ascii="Sylfaen" w:hAnsi="Sylfaen"/>
          <w:sz w:val="24"/>
          <w:szCs w:val="24"/>
        </w:rPr>
        <w:t xml:space="preserve"> </w:t>
      </w:r>
      <w:r w:rsidR="00A227A0">
        <w:rPr>
          <w:rFonts w:ascii="Sylfaen" w:hAnsi="Sylfaen"/>
          <w:sz w:val="24"/>
          <w:szCs w:val="24"/>
        </w:rPr>
        <w:t>03</w:t>
      </w:r>
      <w:r w:rsidR="009E3704" w:rsidRPr="00C044AA">
        <w:rPr>
          <w:rFonts w:ascii="Sylfaen" w:hAnsi="Sylfaen"/>
          <w:sz w:val="24"/>
          <w:szCs w:val="24"/>
        </w:rPr>
        <w:t>.</w:t>
      </w:r>
      <w:r w:rsidR="007E2F75">
        <w:rPr>
          <w:rFonts w:ascii="GHEA Grapalat" w:hAnsi="GHEA Grapalat"/>
          <w:sz w:val="24"/>
          <w:szCs w:val="24"/>
        </w:rPr>
        <w:t>1</w:t>
      </w:r>
      <w:r w:rsidR="00A227A0" w:rsidRPr="00A227A0">
        <w:rPr>
          <w:rFonts w:ascii="GHEA Grapalat" w:hAnsi="GHEA Grapalat"/>
          <w:sz w:val="24"/>
          <w:szCs w:val="24"/>
        </w:rPr>
        <w:t>2</w:t>
      </w:r>
      <w:r w:rsidR="009E3704" w:rsidRPr="00C044AA">
        <w:rPr>
          <w:rFonts w:ascii="GHEA Grapalat" w:hAnsi="GHEA Grapalat"/>
          <w:sz w:val="24"/>
          <w:szCs w:val="24"/>
        </w:rPr>
        <w:t>.202</w:t>
      </w:r>
      <w:r w:rsidR="007E2F75">
        <w:rPr>
          <w:rFonts w:ascii="GHEA Grapalat" w:hAnsi="GHEA Grapalat"/>
          <w:sz w:val="24"/>
          <w:szCs w:val="24"/>
        </w:rPr>
        <w:t>4</w:t>
      </w:r>
      <w:r w:rsidRPr="00C044AA">
        <w:rPr>
          <w:rFonts w:ascii="GHEA Grapalat" w:hAnsi="GHEA Grapalat"/>
          <w:sz w:val="24"/>
          <w:szCs w:val="24"/>
        </w:rPr>
        <w:t xml:space="preserve">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lastRenderedPageBreak/>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9044F1">
        <w:rPr>
          <w:rFonts w:ascii="GHEA Grapalat" w:hAnsi="GHEA Grapalat"/>
          <w:sz w:val="24"/>
          <w:szCs w:val="24"/>
        </w:rPr>
        <w:lastRenderedPageBreak/>
        <w:t xml:space="preserve">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C044AA">
        <w:rPr>
          <w:rFonts w:ascii="Sylfaen" w:hAnsi="Sylfaen"/>
        </w:rPr>
        <w:t>К.   Веди ,</w:t>
      </w:r>
      <w:r w:rsidR="00C044AA" w:rsidRPr="008C34CE">
        <w:rPr>
          <w:rFonts w:ascii="Sylfaen" w:hAnsi="Sylfaen"/>
        </w:rPr>
        <w:t xml:space="preserve">  </w:t>
      </w:r>
      <w:r w:rsidR="00C044AA">
        <w:rPr>
          <w:rFonts w:ascii="Sylfaen" w:hAnsi="Sylfaen"/>
          <w:lang w:val="en-US"/>
        </w:rPr>
        <w:t>ARARATYAN</w:t>
      </w:r>
      <w:r w:rsidR="00C044AA" w:rsidRPr="008C34CE">
        <w:rPr>
          <w:rFonts w:ascii="Sylfaen" w:hAnsi="Sylfaen"/>
        </w:rPr>
        <w:t xml:space="preserve"> </w:t>
      </w:r>
      <w:r w:rsidR="00C044AA" w:rsidRPr="00470666">
        <w:rPr>
          <w:rFonts w:ascii="Sylfaen" w:hAnsi="Sylfaen"/>
        </w:rPr>
        <w:t xml:space="preserve">81 </w:t>
      </w:r>
      <w:r w:rsidR="00A227A0">
        <w:rPr>
          <w:rFonts w:ascii="GHEA Grapalat" w:hAnsi="GHEA Grapalat"/>
          <w:sz w:val="24"/>
          <w:szCs w:val="24"/>
        </w:rPr>
        <w:t>7</w:t>
      </w:r>
      <w:r w:rsidR="009E3704" w:rsidRPr="00470666">
        <w:rPr>
          <w:rFonts w:ascii="GHEA Grapalat" w:hAnsi="GHEA Grapalat"/>
          <w:sz w:val="24"/>
          <w:szCs w:val="24"/>
        </w:rPr>
        <w:t xml:space="preserve"> в</w:t>
      </w:r>
      <w:r w:rsidR="00C044AA" w:rsidRPr="00470666">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w:t>
      </w:r>
      <w:r w:rsidRPr="009044F1">
        <w:rPr>
          <w:rFonts w:ascii="GHEA Grapalat" w:hAnsi="GHEA Grapalat"/>
        </w:rPr>
        <w:lastRenderedPageBreak/>
        <w:t xml:space="preserve">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w:t>
      </w:r>
      <w:r w:rsidRPr="009044F1">
        <w:rPr>
          <w:rFonts w:ascii="GHEA Grapalat" w:hAnsi="GHEA Grapalat"/>
          <w:sz w:val="24"/>
          <w:szCs w:val="24"/>
        </w:rPr>
        <w:lastRenderedPageBreak/>
        <w:t>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7A29FD">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7A29FD">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lastRenderedPageBreak/>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7A29FD">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7A29FD">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lastRenderedPageBreak/>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Default="00E12B8D"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Pr="00F677F1" w:rsidRDefault="00C044AA"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A227A0">
        <w:rPr>
          <w:rFonts w:ascii="Sylfaen" w:hAnsi="Sylfaen"/>
          <w:sz w:val="24"/>
          <w:szCs w:val="24"/>
        </w:rPr>
        <w:t>V3M-GHAPDzB-25/01</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BD0664" w:rsidP="00E12B8D">
      <w:pPr>
        <w:jc w:val="both"/>
        <w:rPr>
          <w:rFonts w:ascii="GHEA Grapalat" w:hAnsi="GHEA Grapalat" w:cs="Sylfaen"/>
        </w:rPr>
      </w:pPr>
      <w:r w:rsidRPr="0015555B">
        <w:rPr>
          <w:rFonts w:ascii="GHEA Grapalat" w:hAnsi="GHEA Grapalat"/>
        </w:rPr>
        <w:t xml:space="preserve">« </w:t>
      </w:r>
      <w:r w:rsidR="00A227A0">
        <w:rPr>
          <w:rFonts w:ascii="GHEA Grapalat" w:hAnsi="GHEA Grapalat"/>
          <w:i/>
        </w:rPr>
        <w:t>Вedi</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A227A0">
        <w:rPr>
          <w:rFonts w:ascii="Sylfaen" w:hAnsi="Sylfaen"/>
        </w:rPr>
        <w:t>V3M-GHAPDzB-25/01</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A227A0">
        <w:rPr>
          <w:rFonts w:ascii="Sylfaen" w:hAnsi="Sylfaen"/>
        </w:rPr>
        <w:t>V3M-GHAPDzB-25/01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7A29FD">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A227A0">
        <w:rPr>
          <w:rFonts w:ascii="Sylfaen" w:hAnsi="Sylfaen"/>
        </w:rPr>
        <w:t>V3M-GHAPDzB-25/01</w:t>
      </w:r>
      <w:r w:rsidR="008B1F5B">
        <w:rPr>
          <w:rFonts w:ascii="Sylfaen" w:hAnsi="Sylfaen"/>
          <w:i/>
        </w:rPr>
        <w:t xml:space="preserve"> </w:t>
      </w:r>
      <w:r w:rsidRPr="00AF791F">
        <w:rPr>
          <w:rFonts w:ascii="GHEA Grapalat" w:hAnsi="GHEA Grapalat"/>
        </w:rPr>
        <w:t>"*</w:t>
      </w:r>
    </w:p>
    <w:p w:rsidR="00E12B8D" w:rsidRDefault="00E12B8D" w:rsidP="007A29FD">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7A29FD">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A227A0">
        <w:rPr>
          <w:rFonts w:ascii="Sylfaen" w:hAnsi="Sylfaen"/>
          <w:sz w:val="24"/>
          <w:szCs w:val="24"/>
        </w:rPr>
        <w:t>V3M-GHAPDzB-25/01</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A227A0">
        <w:rPr>
          <w:rFonts w:ascii="Sylfaen" w:hAnsi="Sylfaen"/>
        </w:rPr>
        <w:t>V3M-GHAPDzB-25/01</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A227A0">
        <w:rPr>
          <w:rFonts w:ascii="Sylfaen" w:hAnsi="Sylfaen"/>
          <w:i w:val="0"/>
          <w:sz w:val="24"/>
          <w:szCs w:val="24"/>
        </w:rPr>
        <w:t>V3M-GHAPDzB-25/01</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7A29FD">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7A29FD">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7A29FD">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A29FD">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7A29FD">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7A29FD">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A29FD">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7A29FD">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AB7469"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AB7469"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7A29FD">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7A29FD">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AB7469"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AB7469"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7A29FD">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AB7469"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AB7469"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7A29FD">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7A29FD">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A29FD">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A29FD">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A29FD">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7A29FD">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AB746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AB746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AB746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AB7469"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AB746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7A29FD">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AB746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AB746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AB746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AB7469"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AB7469"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AB7469"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AB7469"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7A29FD">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AB746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AB7469"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AB746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AB746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7A29FD">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7A29FD">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7A29FD">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7A29FD">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A29FD">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A29FD">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A29FD">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7A29FD">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7A29FD">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7A29FD">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7A29FD">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7A29FD">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7A29FD">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7A29FD">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7A29FD">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7A29FD">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7A29FD">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7A29FD">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7A29FD">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7A29FD">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7A29FD">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7A29FD">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7A29FD">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w:t>
      </w:r>
      <w:r w:rsidRPr="000306ED">
        <w:rPr>
          <w:rFonts w:ascii="GHEA Grapalat" w:hAnsi="GHEA Grapalat"/>
        </w:rPr>
        <w:lastRenderedPageBreak/>
        <w:t xml:space="preserve">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w:t>
      </w:r>
      <w:r w:rsidRPr="000306ED">
        <w:rPr>
          <w:rFonts w:ascii="GHEA Grapalat" w:hAnsi="GHEA Grapalat"/>
        </w:rPr>
        <w:lastRenderedPageBreak/>
        <w:t>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w:t>
      </w:r>
      <w:r w:rsidRPr="000306ED">
        <w:rPr>
          <w:rFonts w:ascii="GHEA Grapalat" w:hAnsi="GHEA Grapalat"/>
        </w:rPr>
        <w:lastRenderedPageBreak/>
        <w:t>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A227A0">
        <w:rPr>
          <w:rFonts w:ascii="Sylfaen" w:hAnsi="Sylfaen"/>
          <w:sz w:val="24"/>
          <w:szCs w:val="24"/>
        </w:rPr>
        <w:t>V3M-GHAPDzB-25/01</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A227A0">
        <w:rPr>
          <w:rFonts w:ascii="Sylfaen" w:hAnsi="Sylfaen"/>
        </w:rPr>
        <w:t>V3M-GHAPDzB-25/01</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A227A0">
        <w:rPr>
          <w:rFonts w:ascii="Sylfaen" w:hAnsi="Sylfaen"/>
        </w:rPr>
        <w:t>V3M-GHAPDzB-25/01</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C044AA">
        <w:rPr>
          <w:rFonts w:ascii="Sylfaen" w:hAnsi="Sylfaen"/>
        </w:rPr>
        <w:t xml:space="preserve">&lt;&lt;Веду № </w:t>
      </w:r>
      <w:r w:rsidR="00C044AA" w:rsidRPr="00633895">
        <w:rPr>
          <w:rFonts w:ascii="Sylfaen" w:hAnsi="Sylfaen"/>
        </w:rPr>
        <w:t>3</w:t>
      </w:r>
      <w:r w:rsidR="00C044AA" w:rsidRPr="001F1A3A">
        <w:rPr>
          <w:rFonts w:ascii="Sylfaen" w:hAnsi="Sylfaen"/>
        </w:rPr>
        <w:t xml:space="preserve"> НУХ&gt;&gt;</w:t>
      </w:r>
      <w:r w:rsidR="00BD0664" w:rsidRPr="0015555B">
        <w:rPr>
          <w:rFonts w:ascii="GHEA Grapalat" w:hAnsi="GHEA Grapalat"/>
        </w:rPr>
        <w:t>HOAK</w:t>
      </w:r>
      <w:r w:rsidR="00BD066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A227A0">
        <w:rPr>
          <w:rFonts w:ascii="Sylfaen" w:hAnsi="Sylfaen"/>
          <w:i/>
        </w:rPr>
        <w:t>V3M-GHAPDzB-25/01</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lastRenderedPageBreak/>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 xml:space="preserve">Компанией убытки) и негативные последствия, возникшие для </w:t>
      </w:r>
      <w:r w:rsidRPr="00B138F3">
        <w:rPr>
          <w:rFonts w:ascii="GHEA Grapalat" w:hAnsi="GHEA Grapalat"/>
          <w:sz w:val="22"/>
          <w:szCs w:val="22"/>
        </w:rPr>
        <w:lastRenderedPageBreak/>
        <w:t>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C044AA">
              <w:rPr>
                <w:rFonts w:ascii="Sylfaen" w:hAnsi="Sylfaen"/>
              </w:rPr>
              <w:t xml:space="preserve">&lt;&lt;Веду № </w:t>
            </w:r>
            <w:r w:rsidR="00C044AA" w:rsidRPr="00633895">
              <w:rPr>
                <w:rFonts w:ascii="Sylfaen" w:hAnsi="Sylfaen"/>
              </w:rPr>
              <w:t>3</w:t>
            </w:r>
            <w:r w:rsidR="00C044AA" w:rsidRPr="001F1A3A">
              <w:rPr>
                <w:rFonts w:ascii="Sylfaen" w:hAnsi="Sylfaen"/>
              </w:rPr>
              <w:t xml:space="preserve"> НУХ&gt;&gt;</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sidR="00C044AA">
              <w:rPr>
                <w:rFonts w:ascii="GHEA Grapalat" w:hAnsi="GHEA Grapalat"/>
                <w:lang w:val="en-US"/>
              </w:rPr>
              <w:t>04104578</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D0A48" w:rsidRDefault="00446B99" w:rsidP="004D0A48">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r w:rsidRPr="00446B99">
              <w:rPr>
                <w:rFonts w:ascii="Sylfaen" w:hAnsi="Sylfaen"/>
                <w:lang w:val="hy-AM"/>
              </w:rPr>
              <w:t xml:space="preserve"> </w:t>
            </w:r>
            <w:r w:rsidR="004D0A48" w:rsidRPr="004D0A48">
              <w:t xml:space="preserve"> </w:t>
            </w:r>
            <w:r w:rsidR="00C044AA" w:rsidRPr="00FD0E2F">
              <w:rPr>
                <w:b/>
              </w:rPr>
              <w:t xml:space="preserve"> А</w:t>
            </w:r>
            <w:r w:rsidR="00C044AA" w:rsidRPr="00E94078">
              <w:rPr>
                <w:b/>
              </w:rPr>
              <w:t>кба</w:t>
            </w:r>
            <w:r w:rsidR="00C044AA" w:rsidRPr="00B138F3">
              <w:rPr>
                <w:rFonts w:ascii="GHEA Grapalat" w:hAnsi="GHEA Grapalat"/>
              </w:rPr>
              <w:t xml:space="preserve"> </w:t>
            </w:r>
            <w:r w:rsidR="00C044AA" w:rsidRPr="00FD0E2F">
              <w:rPr>
                <w:rFonts w:ascii="GHEA Grapalat" w:hAnsi="GHEA Grapalat"/>
                <w:b/>
              </w:rPr>
              <w:t>банк</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(сч.№)</w:t>
            </w:r>
            <w:r w:rsidRPr="00446B99">
              <w:rPr>
                <w:rFonts w:ascii="Arial" w:hAnsi="Arial" w:cs="Arial"/>
                <w:color w:val="2C2D2E"/>
                <w:sz w:val="23"/>
                <w:szCs w:val="23"/>
                <w:shd w:val="clear" w:color="auto" w:fill="FFFFFF"/>
              </w:rPr>
              <w:t xml:space="preserve">  </w:t>
            </w:r>
            <w:r w:rsidR="00C044AA" w:rsidRPr="00837740">
              <w:rPr>
                <w:rFonts w:ascii="Sylfaen" w:hAnsi="Sylfaen" w:cs="Sylfaen"/>
                <w:b/>
                <w:sz w:val="20"/>
                <w:szCs w:val="20"/>
              </w:rPr>
              <w:t>2201211660025000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widowControl w:val="0"/>
        <w:spacing w:after="160"/>
        <w:ind w:left="567" w:right="565"/>
        <w:jc w:val="center"/>
        <w:rPr>
          <w:rFonts w:ascii="GHEA Grapalat" w:hAnsi="GHEA Grapalat"/>
          <w:b/>
        </w:rPr>
      </w:pPr>
    </w:p>
    <w:p w:rsidR="00C044AA" w:rsidRDefault="00C044AA" w:rsidP="00E12B8D">
      <w:pPr>
        <w:widowControl w:val="0"/>
        <w:spacing w:after="160"/>
        <w:ind w:left="567" w:right="565"/>
        <w:jc w:val="center"/>
        <w:rPr>
          <w:rFonts w:ascii="GHEA Grapalat" w:hAnsi="GHEA Grapalat"/>
          <w:b/>
        </w:rPr>
      </w:pPr>
    </w:p>
    <w:p w:rsidR="00C044AA" w:rsidRDefault="00C044AA" w:rsidP="00E12B8D">
      <w:pPr>
        <w:widowControl w:val="0"/>
        <w:spacing w:after="160"/>
        <w:ind w:left="567" w:right="565"/>
        <w:jc w:val="center"/>
        <w:rPr>
          <w:rFonts w:ascii="GHEA Grapalat" w:hAnsi="GHEA Grapalat"/>
          <w:b/>
        </w:rPr>
      </w:pPr>
    </w:p>
    <w:p w:rsidR="00C044AA" w:rsidRDefault="00C044AA" w:rsidP="00E12B8D">
      <w:pPr>
        <w:widowControl w:val="0"/>
        <w:spacing w:after="160"/>
        <w:ind w:left="567" w:right="565"/>
        <w:jc w:val="center"/>
        <w:rPr>
          <w:rFonts w:ascii="GHEA Grapalat" w:hAnsi="GHEA Grapalat"/>
          <w:b/>
        </w:rPr>
      </w:pPr>
    </w:p>
    <w:p w:rsidR="00C044AA" w:rsidRDefault="00C044AA" w:rsidP="00E12B8D">
      <w:pPr>
        <w:widowControl w:val="0"/>
        <w:spacing w:after="160"/>
        <w:ind w:left="567" w:right="565"/>
        <w:jc w:val="center"/>
        <w:rPr>
          <w:rFonts w:ascii="GHEA Grapalat" w:hAnsi="GHEA Grapalat"/>
          <w:b/>
        </w:rPr>
      </w:pPr>
    </w:p>
    <w:p w:rsidR="00C044AA" w:rsidRPr="00B138F3" w:rsidRDefault="00C044AA"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A227A0">
        <w:rPr>
          <w:rFonts w:ascii="Sylfaen" w:hAnsi="Sylfaen"/>
        </w:rPr>
        <w:t>V3M-GHAPDzB-25/01</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BD0664" w:rsidRPr="0015555B">
        <w:rPr>
          <w:rFonts w:ascii="GHEA Grapalat" w:hAnsi="GHEA Grapalat"/>
        </w:rPr>
        <w:t>«</w:t>
      </w:r>
      <w:r w:rsidR="00C044AA">
        <w:rPr>
          <w:rFonts w:ascii="Sylfaen" w:hAnsi="Sylfaen"/>
        </w:rPr>
        <w:t xml:space="preserve">Веду № </w:t>
      </w:r>
      <w:r w:rsidR="00C044AA" w:rsidRPr="00633895">
        <w:rPr>
          <w:rFonts w:ascii="Sylfaen" w:hAnsi="Sylfaen"/>
        </w:rPr>
        <w:t>3</w:t>
      </w:r>
      <w:r w:rsidR="00C044AA">
        <w:rPr>
          <w:rFonts w:ascii="Sylfaen" w:hAnsi="Sylfaen"/>
        </w:rPr>
        <w:t xml:space="preserve"> </w:t>
      </w:r>
      <w:r w:rsidR="00C044AA" w:rsidRPr="004550D7">
        <w:rPr>
          <w:rFonts w:ascii="Sylfaen" w:hAnsi="Sylfaen"/>
        </w:rPr>
        <w:t xml:space="preserve"> </w:t>
      </w:r>
      <w:r w:rsidR="00BD0664" w:rsidRPr="0015555B">
        <w:rPr>
          <w:rFonts w:ascii="GHEA Grapalat" w:hAnsi="GHEA Grapalat"/>
        </w:rPr>
        <w:t>детский сад»</w:t>
      </w:r>
      <w:r w:rsidR="00BD0664">
        <w:rPr>
          <w:rFonts w:ascii="GHEA Grapalat" w:hAnsi="GHEA Grapalat"/>
        </w:rPr>
        <w:t xml:space="preserve"> </w:t>
      </w:r>
      <w:r w:rsidR="00BD0664" w:rsidRPr="0015555B">
        <w:rPr>
          <w:rFonts w:ascii="GHEA Grapalat" w:hAnsi="GHEA Grapalat"/>
        </w:rPr>
        <w:t xml:space="preserve"> HOAK</w:t>
      </w:r>
      <w:r w:rsidR="00BD0664" w:rsidRPr="00B138F3">
        <w:rPr>
          <w:rFonts w:ascii="GHEA Grapalat" w:hAnsi="GHEA Grapalat"/>
          <w:spacing w:val="-6"/>
        </w:rPr>
        <w:t xml:space="preserve"> </w:t>
      </w:r>
      <w:r w:rsidR="00BD0664" w:rsidRPr="00BD0664">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A227A0">
        <w:rPr>
          <w:rFonts w:ascii="Sylfaen" w:hAnsi="Sylfaen"/>
          <w:i/>
        </w:rPr>
        <w:t>V3M-GHAPDzB-25/01</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lastRenderedPageBreak/>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C044AA">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BD0664" w:rsidRPr="0015555B">
              <w:rPr>
                <w:rFonts w:ascii="GHEA Grapalat" w:hAnsi="GHEA Grapalat"/>
              </w:rPr>
              <w:t xml:space="preserve">« </w:t>
            </w:r>
            <w:r w:rsidR="00C044AA">
              <w:rPr>
                <w:rFonts w:ascii="Sylfaen" w:hAnsi="Sylfaen"/>
              </w:rPr>
              <w:t xml:space="preserve"> Веду № </w:t>
            </w:r>
            <w:r w:rsidR="00C044AA" w:rsidRPr="00633895">
              <w:rPr>
                <w:rFonts w:ascii="Sylfaen" w:hAnsi="Sylfaen"/>
              </w:rPr>
              <w:t>3</w:t>
            </w:r>
            <w:r w:rsidR="00C044AA" w:rsidRPr="001F1A3A">
              <w:rPr>
                <w:rFonts w:ascii="Sylfaen" w:hAnsi="Sylfaen"/>
              </w:rPr>
              <w:t xml:space="preserve"> </w:t>
            </w:r>
            <w:r w:rsidR="00BD0664" w:rsidRPr="0015555B">
              <w:rPr>
                <w:rFonts w:ascii="GHEA Grapalat" w:hAnsi="GHEA Grapalat"/>
              </w:rPr>
              <w:t>детский сад»</w:t>
            </w:r>
            <w:r w:rsidR="00BD0664">
              <w:rPr>
                <w:rFonts w:ascii="GHEA Grapalat" w:hAnsi="GHEA Grapalat"/>
              </w:rPr>
              <w:t xml:space="preserve"> </w:t>
            </w:r>
            <w:r w:rsidR="00BD0664" w:rsidRPr="0015555B">
              <w:rPr>
                <w:rFonts w:ascii="GHEA Grapalat" w:hAnsi="GHEA Grapalat"/>
              </w:rPr>
              <w:t xml:space="preserve">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rPr>
                <w:rFonts w:ascii="Sylfaen" w:hAnsi="Sylfaen"/>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 xml:space="preserve"> </w:t>
            </w:r>
            <w:r w:rsidR="00C044AA">
              <w:rPr>
                <w:rFonts w:ascii="GHEA Grapalat" w:hAnsi="GHEA Grapalat"/>
                <w:lang w:val="en-US"/>
              </w:rPr>
              <w:t>04104578</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D0A4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Sylfaen" w:hAnsi="Sylfaen"/>
                <w:lang w:val="hy-AM"/>
              </w:rPr>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111E" w:rsidRDefault="00446B99" w:rsidP="00446B9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w:t>
            </w:r>
            <w:r w:rsidR="00C044AA" w:rsidRPr="00837740">
              <w:rPr>
                <w:rFonts w:ascii="Sylfaen" w:hAnsi="Sylfaen" w:cs="Sylfaen"/>
                <w:b/>
                <w:sz w:val="20"/>
                <w:szCs w:val="20"/>
              </w:rPr>
              <w:t>2201211660025000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A227A0">
        <w:rPr>
          <w:rFonts w:ascii="Sylfaen" w:hAnsi="Sylfaen"/>
          <w:sz w:val="24"/>
          <w:szCs w:val="24"/>
        </w:rPr>
        <w:t>V3M-GHAPDzB-25/01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A227A0">
        <w:rPr>
          <w:rFonts w:ascii="Sylfaen" w:hAnsi="Sylfaen"/>
          <w:sz w:val="24"/>
          <w:szCs w:val="24"/>
        </w:rPr>
        <w:t>V3M-GHAPDzB-25/01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6"/>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7"/>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8"/>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9"/>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30"/>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1"/>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2"/>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C044AA" w:rsidRPr="00F3446E" w:rsidRDefault="00BD0664" w:rsidP="00C044AA">
            <w:r w:rsidRPr="00383F64">
              <w:t xml:space="preserve">      </w:t>
            </w:r>
          </w:p>
          <w:p w:rsidR="00BD0664" w:rsidRPr="00F3446E" w:rsidRDefault="00BD0664" w:rsidP="00BD0664">
            <w:pPr>
              <w:widowControl w:val="0"/>
              <w:spacing w:after="160"/>
              <w:jc w:val="center"/>
            </w:pPr>
          </w:p>
          <w:p w:rsidR="00E12B8D" w:rsidRPr="00CC23DA" w:rsidRDefault="00E12B8D" w:rsidP="00CC23DA">
            <w:pPr>
              <w:widowControl w:val="0"/>
              <w:jc w:val="center"/>
              <w:rPr>
                <w:rFonts w:ascii="GHEA Grapalat" w:hAnsi="GHEA Grapalat"/>
              </w:rPr>
            </w:pPr>
            <w:r w:rsidRPr="00CC23DA">
              <w:rPr>
                <w:rFonts w:ascii="GHEA Grapalat" w:hAnsi="GHEA Grapalat"/>
              </w:rPr>
              <w:t>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C044AA" w:rsidRDefault="00E12B8D"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A227A0">
        <w:rPr>
          <w:rFonts w:ascii="GHEA Grapalat" w:hAnsi="GHEA Grapalat" w:cs="Sylfaen"/>
          <w:b/>
          <w:lang w:val="hy-AM"/>
        </w:rPr>
        <w:t>V3M-GHAPDZB-25/01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052B85"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A227A0" w:rsidRPr="007816EA" w:rsidRDefault="007941A0" w:rsidP="00A227A0">
      <w:pPr>
        <w:jc w:val="center"/>
        <w:rPr>
          <w:rFonts w:ascii="Arial AM" w:hAnsi="Arial AM"/>
          <w:sz w:val="20"/>
          <w:lang w:val="hy-AM"/>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00A227A0" w:rsidRPr="007816EA">
        <w:rPr>
          <w:rFonts w:ascii="Arial AM" w:hAnsi="Arial AM"/>
          <w:sz w:val="20"/>
          <w:lang w:val="hy-AM"/>
        </w:rPr>
        <w:t xml:space="preserve">                                                                </w:t>
      </w:r>
      <w:r w:rsidR="00A227A0" w:rsidRPr="007816EA">
        <w:rPr>
          <w:rFonts w:ascii="Sylfaen" w:hAnsi="Sylfaen" w:cs="Sylfaen"/>
          <w:sz w:val="20"/>
          <w:lang w:val="hy-AM"/>
        </w:rPr>
        <w:t>РА:</w:t>
      </w:r>
      <w:r w:rsidR="00A227A0" w:rsidRPr="007816EA">
        <w:rPr>
          <w:rFonts w:ascii="Arial AM" w:hAnsi="Arial AM"/>
          <w:sz w:val="20"/>
          <w:lang w:val="hy-AM"/>
        </w:rPr>
        <w:t xml:space="preserve"> </w:t>
      </w:r>
      <w:r w:rsidR="00A227A0" w:rsidRPr="007816EA">
        <w:rPr>
          <w:rFonts w:ascii="Sylfaen" w:hAnsi="Sylfaen" w:cs="Sylfaen"/>
          <w:sz w:val="20"/>
          <w:lang w:val="hy-AM"/>
        </w:rPr>
        <w:t>АМД</w:t>
      </w:r>
    </w:p>
    <w:tbl>
      <w:tblPr>
        <w:tblW w:w="162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845"/>
        <w:gridCol w:w="5817"/>
        <w:gridCol w:w="672"/>
        <w:gridCol w:w="671"/>
        <w:gridCol w:w="955"/>
        <w:gridCol w:w="851"/>
        <w:gridCol w:w="1134"/>
        <w:gridCol w:w="658"/>
        <w:gridCol w:w="1510"/>
      </w:tblGrid>
      <w:tr w:rsidR="00A227A0" w:rsidRPr="007816EA" w:rsidTr="00CB2F01">
        <w:trPr>
          <w:trHeight w:val="153"/>
        </w:trPr>
        <w:tc>
          <w:tcPr>
            <w:tcW w:w="16232" w:type="dxa"/>
            <w:gridSpan w:val="12"/>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Продукт:</w:t>
            </w:r>
          </w:p>
        </w:tc>
      </w:tr>
      <w:tr w:rsidR="00A227A0" w:rsidRPr="007816EA" w:rsidTr="00CB2F01">
        <w:trPr>
          <w:trHeight w:val="233"/>
        </w:trPr>
        <w:tc>
          <w:tcPr>
            <w:tcW w:w="837" w:type="dxa"/>
            <w:vMerge w:val="restart"/>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по приглашению</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доза</w:t>
            </w:r>
            <w:r w:rsidRPr="007816EA">
              <w:rPr>
                <w:rFonts w:ascii="Arial AM" w:hAnsi="Arial AM"/>
                <w:sz w:val="18"/>
              </w:rPr>
              <w:t xml:space="preserve"> </w:t>
            </w:r>
            <w:r w:rsidRPr="007816EA">
              <w:rPr>
                <w:rFonts w:ascii="Sylfaen" w:hAnsi="Sylfaen" w:cs="Sylfaen"/>
                <w:sz w:val="18"/>
              </w:rPr>
              <w:t>число</w:t>
            </w:r>
          </w:p>
        </w:tc>
        <w:tc>
          <w:tcPr>
            <w:tcW w:w="1260" w:type="dxa"/>
            <w:vMerge w:val="restart"/>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шопинг</w:t>
            </w:r>
            <w:r w:rsidRPr="007816EA">
              <w:rPr>
                <w:rFonts w:ascii="Arial AM" w:hAnsi="Arial AM"/>
                <w:sz w:val="18"/>
              </w:rPr>
              <w:t xml:space="preserve"> </w:t>
            </w:r>
            <w:r w:rsidRPr="007816EA">
              <w:rPr>
                <w:rFonts w:ascii="Sylfaen" w:hAnsi="Sylfaen" w:cs="Sylfaen"/>
                <w:sz w:val="18"/>
              </w:rPr>
              <w:t>с планом</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через</w:t>
            </w:r>
            <w:r w:rsidRPr="007816EA">
              <w:rPr>
                <w:rFonts w:ascii="Arial AM" w:hAnsi="Arial AM"/>
                <w:sz w:val="18"/>
              </w:rPr>
              <w:t xml:space="preserve"> </w:t>
            </w:r>
            <w:r w:rsidRPr="007816EA">
              <w:rPr>
                <w:rFonts w:ascii="Sylfaen" w:hAnsi="Sylfaen" w:cs="Sylfaen"/>
                <w:sz w:val="18"/>
              </w:rPr>
              <w:t>код</w:t>
            </w:r>
            <w:r w:rsidRPr="007816EA">
              <w:rPr>
                <w:rFonts w:ascii="Arial AM" w:hAnsi="Arial AM"/>
                <w:sz w:val="18"/>
              </w:rPr>
              <w:t>``</w:t>
            </w:r>
            <w:r w:rsidRPr="007816EA">
              <w:rPr>
                <w:rFonts w:ascii="Sylfaen" w:hAnsi="Sylfaen" w:cs="Sylfaen"/>
                <w:sz w:val="18"/>
              </w:rPr>
              <w:t>в соответствии с</w:t>
            </w:r>
            <w:r w:rsidRPr="007816EA">
              <w:rPr>
                <w:rFonts w:ascii="Arial AM" w:hAnsi="Arial AM"/>
                <w:sz w:val="18"/>
              </w:rPr>
              <w:t xml:space="preserve"> </w:t>
            </w:r>
            <w:r w:rsidRPr="007816EA">
              <w:rPr>
                <w:rFonts w:ascii="Sylfaen" w:hAnsi="Sylfaen" w:cs="Sylfaen"/>
                <w:sz w:val="18"/>
              </w:rPr>
              <w:t>ГМА:</w:t>
            </w:r>
            <w:r w:rsidRPr="007816EA">
              <w:rPr>
                <w:rFonts w:ascii="Arial AM" w:hAnsi="Arial AM"/>
                <w:sz w:val="18"/>
              </w:rPr>
              <w:t xml:space="preserve"> </w:t>
            </w:r>
            <w:r w:rsidRPr="007816EA">
              <w:rPr>
                <w:rFonts w:ascii="Sylfaen" w:hAnsi="Sylfaen" w:cs="Sylfaen"/>
                <w:sz w:val="18"/>
              </w:rPr>
              <w:t>классификация</w:t>
            </w:r>
            <w:r w:rsidRPr="007816EA">
              <w:rPr>
                <w:rFonts w:ascii="Arial AM" w:hAnsi="Arial AM"/>
                <w:sz w:val="18"/>
              </w:rPr>
              <w:t>(цена за просмотр)</w:t>
            </w:r>
          </w:p>
        </w:tc>
        <w:tc>
          <w:tcPr>
            <w:tcW w:w="1022" w:type="dxa"/>
            <w:vMerge w:val="restart"/>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имя:</w:t>
            </w:r>
          </w:p>
        </w:tc>
        <w:tc>
          <w:tcPr>
            <w:tcW w:w="845" w:type="dxa"/>
            <w:vMerge w:val="restart"/>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товар</w:t>
            </w:r>
            <w:r w:rsidRPr="007816EA">
              <w:rPr>
                <w:rFonts w:ascii="Arial AM" w:hAnsi="Arial AM"/>
                <w:sz w:val="18"/>
              </w:rPr>
              <w:t xml:space="preserve"> </w:t>
            </w:r>
            <w:r w:rsidRPr="007816EA">
              <w:rPr>
                <w:rFonts w:ascii="Sylfaen" w:hAnsi="Sylfaen" w:cs="Sylfaen"/>
                <w:sz w:val="18"/>
              </w:rPr>
              <w:t>знак</w:t>
            </w:r>
            <w:r w:rsidRPr="007816EA">
              <w:rPr>
                <w:rFonts w:ascii="Arial AM" w:hAnsi="Arial AM"/>
                <w:sz w:val="18"/>
              </w:rPr>
              <w:t>,</w:t>
            </w:r>
            <w:r w:rsidRPr="007816EA">
              <w:rPr>
                <w:rFonts w:ascii="Sylfaen" w:hAnsi="Sylfaen" w:cs="Sylfaen"/>
                <w:sz w:val="18"/>
                <w:lang w:val="hy-AM"/>
              </w:rPr>
              <w:t>фирменный</w:t>
            </w:r>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7816EA">
              <w:rPr>
                <w:rFonts w:ascii="Arial AM" w:hAnsi="Arial AM"/>
                <w:sz w:val="18"/>
              </w:rPr>
              <w:t xml:space="preserve"> </w:t>
            </w:r>
            <w:r w:rsidRPr="007816EA">
              <w:rPr>
                <w:rFonts w:ascii="Sylfaen" w:hAnsi="Sylfaen" w:cs="Sylfaen"/>
                <w:sz w:val="18"/>
              </w:rPr>
              <w:t>и:</w:t>
            </w:r>
            <w:r w:rsidRPr="007816EA">
              <w:rPr>
                <w:rFonts w:ascii="Arial AM" w:hAnsi="Arial AM"/>
                <w:sz w:val="18"/>
              </w:rPr>
              <w:t xml:space="preserve"> </w:t>
            </w:r>
            <w:r w:rsidRPr="007816EA">
              <w:rPr>
                <w:rFonts w:ascii="Sylfaen" w:hAnsi="Sylfaen" w:cs="Sylfaen"/>
                <w:sz w:val="18"/>
              </w:rPr>
              <w:t>производителя</w:t>
            </w:r>
            <w:r w:rsidRPr="007816EA">
              <w:rPr>
                <w:rFonts w:ascii="Arial AM" w:hAnsi="Arial AM"/>
                <w:sz w:val="18"/>
              </w:rPr>
              <w:t xml:space="preserve"> </w:t>
            </w:r>
            <w:r w:rsidRPr="007816EA">
              <w:rPr>
                <w:rFonts w:ascii="Sylfaen" w:hAnsi="Sylfaen" w:cs="Sylfaen"/>
                <w:sz w:val="18"/>
              </w:rPr>
              <w:t>имя:</w:t>
            </w:r>
            <w:r w:rsidRPr="007816EA">
              <w:rPr>
                <w:rFonts w:ascii="Arial AM" w:hAnsi="Arial AM"/>
                <w:sz w:val="18"/>
              </w:rPr>
              <w:t>**</w:t>
            </w:r>
          </w:p>
        </w:tc>
        <w:tc>
          <w:tcPr>
            <w:tcW w:w="5817" w:type="dxa"/>
            <w:vMerge w:val="restart"/>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672" w:type="dxa"/>
            <w:vMerge w:val="restart"/>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671" w:type="dxa"/>
            <w:vMerge w:val="restart"/>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955" w:type="dxa"/>
            <w:vMerge w:val="restart"/>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851" w:type="dxa"/>
            <w:vMerge w:val="restart"/>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302" w:type="dxa"/>
            <w:gridSpan w:val="3"/>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предложения</w:t>
            </w:r>
          </w:p>
        </w:tc>
      </w:tr>
      <w:tr w:rsidR="00A227A0" w:rsidRPr="007816EA" w:rsidTr="00CB2F01">
        <w:trPr>
          <w:trHeight w:val="473"/>
        </w:trPr>
        <w:tc>
          <w:tcPr>
            <w:tcW w:w="837" w:type="dxa"/>
            <w:vMerge/>
            <w:shd w:val="clear" w:color="auto" w:fill="auto"/>
          </w:tcPr>
          <w:p w:rsidR="00A227A0" w:rsidRPr="007816EA" w:rsidRDefault="00A227A0" w:rsidP="00CB2F01">
            <w:pPr>
              <w:jc w:val="center"/>
              <w:rPr>
                <w:rFonts w:ascii="Arial AM" w:hAnsi="Arial AM"/>
                <w:sz w:val="18"/>
              </w:rPr>
            </w:pPr>
          </w:p>
        </w:tc>
        <w:tc>
          <w:tcPr>
            <w:tcW w:w="1260" w:type="dxa"/>
            <w:vMerge/>
            <w:shd w:val="clear" w:color="auto" w:fill="auto"/>
          </w:tcPr>
          <w:p w:rsidR="00A227A0" w:rsidRPr="007816EA" w:rsidRDefault="00A227A0" w:rsidP="00CB2F01">
            <w:pPr>
              <w:jc w:val="center"/>
              <w:rPr>
                <w:rFonts w:ascii="Arial AM" w:hAnsi="Arial AM"/>
                <w:sz w:val="18"/>
              </w:rPr>
            </w:pPr>
          </w:p>
        </w:tc>
        <w:tc>
          <w:tcPr>
            <w:tcW w:w="1022" w:type="dxa"/>
            <w:vMerge/>
            <w:shd w:val="clear" w:color="auto" w:fill="auto"/>
          </w:tcPr>
          <w:p w:rsidR="00A227A0" w:rsidRPr="007816EA" w:rsidRDefault="00A227A0" w:rsidP="00CB2F01">
            <w:pPr>
              <w:jc w:val="center"/>
              <w:rPr>
                <w:rFonts w:ascii="Arial AM" w:hAnsi="Arial AM"/>
                <w:sz w:val="18"/>
              </w:rPr>
            </w:pPr>
          </w:p>
        </w:tc>
        <w:tc>
          <w:tcPr>
            <w:tcW w:w="845" w:type="dxa"/>
            <w:vMerge/>
            <w:shd w:val="clear" w:color="auto" w:fill="auto"/>
          </w:tcPr>
          <w:p w:rsidR="00A227A0" w:rsidRPr="007816EA" w:rsidRDefault="00A227A0" w:rsidP="00CB2F01">
            <w:pPr>
              <w:jc w:val="center"/>
              <w:rPr>
                <w:rFonts w:ascii="Arial AM" w:hAnsi="Arial AM"/>
                <w:sz w:val="18"/>
              </w:rPr>
            </w:pPr>
          </w:p>
        </w:tc>
        <w:tc>
          <w:tcPr>
            <w:tcW w:w="5817" w:type="dxa"/>
            <w:vMerge/>
            <w:shd w:val="clear" w:color="auto" w:fill="auto"/>
          </w:tcPr>
          <w:p w:rsidR="00A227A0" w:rsidRPr="007816EA" w:rsidRDefault="00A227A0" w:rsidP="00CB2F01">
            <w:pPr>
              <w:jc w:val="center"/>
              <w:rPr>
                <w:rFonts w:ascii="Arial AM" w:hAnsi="Arial AM"/>
                <w:sz w:val="18"/>
              </w:rPr>
            </w:pPr>
          </w:p>
        </w:tc>
        <w:tc>
          <w:tcPr>
            <w:tcW w:w="672" w:type="dxa"/>
            <w:vMerge/>
            <w:shd w:val="clear" w:color="auto" w:fill="auto"/>
          </w:tcPr>
          <w:p w:rsidR="00A227A0" w:rsidRPr="007816EA" w:rsidRDefault="00A227A0" w:rsidP="00CB2F01">
            <w:pPr>
              <w:jc w:val="center"/>
              <w:rPr>
                <w:rFonts w:ascii="Arial AM" w:hAnsi="Arial AM"/>
                <w:sz w:val="18"/>
              </w:rPr>
            </w:pPr>
          </w:p>
        </w:tc>
        <w:tc>
          <w:tcPr>
            <w:tcW w:w="671" w:type="dxa"/>
            <w:vMerge/>
            <w:shd w:val="clear" w:color="auto" w:fill="auto"/>
          </w:tcPr>
          <w:p w:rsidR="00A227A0" w:rsidRPr="007816EA" w:rsidRDefault="00A227A0" w:rsidP="00CB2F01">
            <w:pPr>
              <w:jc w:val="center"/>
              <w:rPr>
                <w:rFonts w:ascii="Arial AM" w:hAnsi="Arial AM"/>
                <w:sz w:val="18"/>
              </w:rPr>
            </w:pPr>
          </w:p>
        </w:tc>
        <w:tc>
          <w:tcPr>
            <w:tcW w:w="955" w:type="dxa"/>
            <w:vMerge/>
            <w:shd w:val="clear" w:color="auto" w:fill="auto"/>
          </w:tcPr>
          <w:p w:rsidR="00A227A0" w:rsidRPr="007816EA" w:rsidRDefault="00A227A0" w:rsidP="00CB2F01">
            <w:pPr>
              <w:jc w:val="center"/>
              <w:rPr>
                <w:rFonts w:ascii="Arial AM" w:hAnsi="Arial AM"/>
                <w:sz w:val="18"/>
              </w:rPr>
            </w:pPr>
          </w:p>
        </w:tc>
        <w:tc>
          <w:tcPr>
            <w:tcW w:w="851" w:type="dxa"/>
            <w:vMerge/>
            <w:shd w:val="clear" w:color="auto" w:fill="auto"/>
          </w:tcPr>
          <w:p w:rsidR="00A227A0" w:rsidRPr="007816EA" w:rsidRDefault="00A227A0" w:rsidP="00CB2F01">
            <w:pPr>
              <w:jc w:val="center"/>
              <w:rPr>
                <w:rFonts w:ascii="Arial AM" w:hAnsi="Arial AM"/>
                <w:sz w:val="18"/>
              </w:rPr>
            </w:pPr>
          </w:p>
        </w:tc>
        <w:tc>
          <w:tcPr>
            <w:tcW w:w="1134" w:type="dxa"/>
            <w:shd w:val="clear" w:color="auto" w:fill="auto"/>
          </w:tcPr>
          <w:p w:rsidR="00A227A0" w:rsidRPr="007816EA" w:rsidRDefault="00A227A0" w:rsidP="00CB2F01">
            <w:pPr>
              <w:jc w:val="center"/>
              <w:rPr>
                <w:rFonts w:ascii="Arial AM" w:hAnsi="Arial AM"/>
                <w:sz w:val="18"/>
              </w:rPr>
            </w:pPr>
            <w:r w:rsidRPr="007816EA">
              <w:rPr>
                <w:rFonts w:ascii="Sylfaen" w:hAnsi="Sylfaen" w:cs="Sylfaen"/>
                <w:sz w:val="18"/>
              </w:rPr>
              <w:t>адрес</w:t>
            </w:r>
          </w:p>
        </w:tc>
        <w:tc>
          <w:tcPr>
            <w:tcW w:w="658" w:type="dxa"/>
            <w:shd w:val="clear" w:color="auto" w:fill="auto"/>
          </w:tcPr>
          <w:p w:rsidR="00A227A0" w:rsidRPr="007816EA" w:rsidRDefault="00A227A0" w:rsidP="00CB2F01">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510" w:type="dxa"/>
            <w:shd w:val="clear" w:color="auto" w:fill="auto"/>
          </w:tcPr>
          <w:p w:rsidR="00A227A0" w:rsidRPr="007816EA" w:rsidRDefault="00A227A0" w:rsidP="00CB2F01">
            <w:pPr>
              <w:rPr>
                <w:rFonts w:ascii="Arial AM" w:hAnsi="Arial AM"/>
                <w:sz w:val="18"/>
              </w:rPr>
            </w:pPr>
            <w:r w:rsidRPr="007816EA">
              <w:rPr>
                <w:rFonts w:ascii="Sylfaen" w:hAnsi="Sylfaen" w:cs="Sylfaen"/>
                <w:sz w:val="18"/>
              </w:rPr>
              <w:t>Термин:</w:t>
            </w:r>
            <w:r w:rsidRPr="007816EA">
              <w:rPr>
                <w:rFonts w:ascii="Arial AM" w:hAnsi="Arial AM"/>
                <w:sz w:val="18"/>
              </w:rPr>
              <w:t>***</w:t>
            </w:r>
          </w:p>
          <w:p w:rsidR="00A227A0" w:rsidRPr="007816EA" w:rsidRDefault="00A227A0" w:rsidP="00CB2F01">
            <w:pPr>
              <w:rPr>
                <w:rFonts w:ascii="Arial AM" w:hAnsi="Arial AM"/>
                <w:sz w:val="18"/>
              </w:rPr>
            </w:pPr>
          </w:p>
        </w:tc>
      </w:tr>
      <w:tr w:rsidR="00A227A0" w:rsidRPr="00724982" w:rsidTr="00CB2F01">
        <w:trPr>
          <w:trHeight w:val="1799"/>
        </w:trPr>
        <w:tc>
          <w:tcPr>
            <w:tcW w:w="837" w:type="dxa"/>
            <w:shd w:val="clear" w:color="auto" w:fill="auto"/>
          </w:tcPr>
          <w:p w:rsidR="00A227A0" w:rsidRPr="00800D2D" w:rsidRDefault="00A227A0" w:rsidP="00CB2F01">
            <w:pPr>
              <w:ind w:left="360"/>
              <w:rPr>
                <w:sz w:val="20"/>
              </w:rPr>
            </w:pPr>
            <w:r>
              <w:rPr>
                <w:sz w:val="20"/>
              </w:rPr>
              <w:t>2:</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15811100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sz w:val="20"/>
                <w:szCs w:val="20"/>
              </w:rPr>
              <w:t>Хлеб</w:t>
            </w:r>
          </w:p>
        </w:tc>
        <w:tc>
          <w:tcPr>
            <w:tcW w:w="845" w:type="dxa"/>
            <w:shd w:val="clear" w:color="auto" w:fill="auto"/>
          </w:tcPr>
          <w:p w:rsidR="00A227A0" w:rsidRPr="00717D8F" w:rsidRDefault="00A227A0" w:rsidP="00CB2F01">
            <w:pPr>
              <w:rPr>
                <w:rFonts w:ascii="Arial" w:hAnsi="Arial" w:cs="Arial"/>
                <w:sz w:val="20"/>
                <w:lang w:val="en-US"/>
              </w:rPr>
            </w:pPr>
            <w:r>
              <w:rPr>
                <w:rFonts w:ascii="Arial" w:hAnsi="Arial" w:cs="Arial"/>
                <w:sz w:val="20"/>
              </w:rPr>
              <w:t>РА или эквивалент</w:t>
            </w:r>
          </w:p>
        </w:tc>
        <w:tc>
          <w:tcPr>
            <w:tcW w:w="5817" w:type="dxa"/>
            <w:shd w:val="clear" w:color="auto" w:fill="auto"/>
          </w:tcPr>
          <w:p w:rsidR="00A227A0" w:rsidRPr="0051003F" w:rsidRDefault="00A227A0" w:rsidP="00CB2F01">
            <w:pPr>
              <w:rPr>
                <w:rFonts w:ascii="Arial AM" w:hAnsi="Arial AM"/>
                <w:sz w:val="20"/>
                <w:szCs w:val="20"/>
                <w:lang w:val="hy-AM"/>
              </w:rPr>
            </w:pPr>
            <w:r w:rsidRPr="00A46852">
              <w:rPr>
                <w:rFonts w:ascii="Sylfaen" w:hAnsi="Sylfaen" w:cs="Sylfaen"/>
                <w:color w:val="000000"/>
                <w:sz w:val="18"/>
                <w:szCs w:val="18"/>
                <w:lang w:val="hy-AM"/>
              </w:rPr>
              <w:t>Хлеб: Изготовлен из смеси пшеницы высшего сорта и пшеницы 1-го сорта, АСТ 31-99 или эквивалент. Влажность: 2,5-3,5, вес: 500 гр/- с допуском 3. %, пористость не менее 65% в бумажный или полиэтиленовый пакет большего размера. Общие обязательные условия на продукцию: Безопасность, маркировка и упаковка согласно Решению Комиссии Таможенного союза от 9 декабря 2011 г. № 880 «О безопасности пищевой продукции» (ТС 021/2011), Таможенной службы. Профсоюзная комиссия 2011 «Продовольственные товары, их в части маркировки» (ТК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 58 (ТК ТС 029/2011). 2012), Постановление Комиссии Таможенного союза от 16 августа 2011 № 769 «О безопасности упаковки». (МУ ТС 005/2011) технических регламентов, Закона Республики Армения «О безопасности пищевых продуктов». Маркировка: разборчивая. Оставшийся срок годности не менее 90%. Доставка осуществляется каждый рабочий день с 08:30 до 09:00. В случае доставки хлеба, в случае несоответствия техническим характеристикам или условиям поставки, устанавливается максимум 30 минут на исправление несоответствия. -согласие.</w:t>
            </w:r>
            <w:r w:rsidRPr="007816EA">
              <w:rPr>
                <w:rFonts w:ascii="Arial AM" w:hAnsi="Arial AM"/>
                <w:color w:val="000000"/>
                <w:sz w:val="18"/>
                <w:szCs w:val="18"/>
                <w:lang w:val="hy-AM"/>
              </w:rPr>
              <w:t xml:space="preserve">  </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A46852" w:rsidRDefault="00A227A0" w:rsidP="00CB2F01">
            <w:pPr>
              <w:rPr>
                <w:sz w:val="20"/>
              </w:rPr>
            </w:pPr>
            <w:r w:rsidRPr="007816EA">
              <w:rPr>
                <w:rFonts w:ascii="Arial AM" w:hAnsi="Arial AM" w:cs="Calibri"/>
                <w:color w:val="000000"/>
                <w:sz w:val="20"/>
                <w:szCs w:val="20"/>
              </w:rPr>
              <w:t>3:</w:t>
            </w:r>
            <w:r>
              <w:rPr>
                <w:rFonts w:cs="Calibri"/>
                <w:color w:val="000000"/>
                <w:sz w:val="20"/>
                <w:szCs w:val="20"/>
              </w:rPr>
              <w:t>50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rPr>
                <w:sz w:val="20"/>
              </w:rPr>
            </w:pPr>
            <w:r>
              <w:rPr>
                <w:sz w:val="20"/>
              </w:rPr>
              <w:t>1645000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A95665" w:rsidRDefault="00A227A0" w:rsidP="00CB2F01">
            <w:pPr>
              <w:rPr>
                <w:rFonts w:ascii="Sylfaen" w:hAnsi="Sylfaen"/>
                <w:sz w:val="20"/>
                <w:lang w:val="hy-AM"/>
              </w:rPr>
            </w:pPr>
            <w:r>
              <w:rPr>
                <w:rFonts w:ascii="Calibri" w:hAnsi="Calibri" w:cs="Calibri"/>
                <w:color w:val="000000"/>
                <w:sz w:val="16"/>
                <w:szCs w:val="16"/>
              </w:rPr>
              <w:t>4700</w:t>
            </w:r>
          </w:p>
        </w:tc>
        <w:tc>
          <w:tcPr>
            <w:tcW w:w="1134" w:type="dxa"/>
            <w:tcBorders>
              <w:bottom w:val="single" w:sz="4" w:space="0" w:color="auto"/>
            </w:tcBorders>
            <w:shd w:val="clear" w:color="auto" w:fill="auto"/>
          </w:tcPr>
          <w:p w:rsidR="00A227A0" w:rsidRDefault="00A227A0" w:rsidP="00CB2F01">
            <w:r w:rsidRPr="00EF3AD0">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Calibri" w:hAnsi="Calibri" w:cs="Calibri"/>
                <w:color w:val="000000"/>
                <w:sz w:val="16"/>
                <w:szCs w:val="16"/>
              </w:rPr>
              <w:t>4700</w:t>
            </w:r>
          </w:p>
        </w:tc>
        <w:tc>
          <w:tcPr>
            <w:tcW w:w="1510" w:type="dxa"/>
            <w:shd w:val="clear" w:color="auto" w:fill="auto"/>
          </w:tcPr>
          <w:p w:rsidR="00A227A0" w:rsidRPr="007816EA" w:rsidRDefault="00A227A0" w:rsidP="00CB2F01">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73471F" w:rsidRDefault="00A227A0" w:rsidP="00CB2F01">
            <w:pPr>
              <w:ind w:left="360"/>
              <w:rPr>
                <w:sz w:val="20"/>
              </w:rPr>
            </w:pPr>
            <w:r>
              <w:rPr>
                <w:sz w:val="20"/>
              </w:rPr>
              <w:lastRenderedPageBreak/>
              <w:t>3:</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15811130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sz w:val="20"/>
                <w:szCs w:val="20"/>
              </w:rPr>
              <w:t>булочка</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18"/>
                <w:szCs w:val="18"/>
                <w:lang w:val="hy-AM"/>
              </w:rPr>
              <w:t>Булочки</w:t>
            </w:r>
            <w:r w:rsidRPr="007816EA">
              <w:rPr>
                <w:rFonts w:ascii="Arial AM" w:hAnsi="Arial AM"/>
                <w:color w:val="000000"/>
                <w:sz w:val="18"/>
                <w:szCs w:val="18"/>
                <w:lang w:val="hy-AM"/>
              </w:rPr>
              <w:t>``</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изюмом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запеченный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вроде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муки</w:t>
            </w:r>
            <w:r w:rsidRPr="007816EA">
              <w:rPr>
                <w:rFonts w:ascii="Arial AM" w:hAnsi="Arial AM"/>
                <w:color w:val="000000"/>
                <w:sz w:val="18"/>
                <w:szCs w:val="18"/>
                <w:lang w:val="hy-AM"/>
              </w:rPr>
              <w:t>, 1:</w:t>
            </w:r>
            <w:r w:rsidRPr="00E063F8">
              <w:rPr>
                <w:rFonts w:ascii="Sylfaen" w:hAnsi="Sylfaen"/>
                <w:color w:val="000000"/>
                <w:sz w:val="18"/>
                <w:szCs w:val="18"/>
                <w:lang w:val="hy-AM"/>
              </w:rPr>
              <w:t>кусок</w:t>
            </w:r>
            <w:r>
              <w:rPr>
                <w:rFonts w:ascii="Arial AM" w:hAnsi="Arial AM"/>
                <w:color w:val="000000"/>
                <w:sz w:val="18"/>
                <w:szCs w:val="18"/>
                <w:lang w:val="hy-AM"/>
              </w:rPr>
              <w:t xml:space="preserve">  </w:t>
            </w:r>
            <w:r w:rsidRPr="007816EA">
              <w:rPr>
                <w:rFonts w:ascii="Sylfaen" w:hAnsi="Sylfaen" w:cs="Sylfaen"/>
                <w:color w:val="000000"/>
                <w:sz w:val="18"/>
                <w:szCs w:val="18"/>
                <w:lang w:val="hy-AM"/>
              </w:rPr>
              <w:t>кусок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масса:</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с:</w:t>
            </w:r>
            <w:r>
              <w:rPr>
                <w:rFonts w:ascii="Arial AM" w:hAnsi="Arial AM"/>
                <w:color w:val="000000"/>
                <w:sz w:val="18"/>
                <w:szCs w:val="18"/>
                <w:lang w:val="hy-AM"/>
              </w:rPr>
              <w:t>/ + - 3:</w:t>
            </w:r>
            <w:r w:rsidRPr="007816EA">
              <w:rPr>
                <w:rFonts w:ascii="Sylfaen" w:hAnsi="Sylfaen" w:cs="Sylfaen"/>
                <w:color w:val="000000"/>
                <w:sz w:val="18"/>
                <w:szCs w:val="18"/>
                <w:lang w:val="hy-AM"/>
              </w:rPr>
              <w:t>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Pr>
                <w:rFonts w:ascii="Sylfaen" w:hAnsi="Sylfaen" w:cs="Sylfaen"/>
                <w:sz w:val="20"/>
                <w:szCs w:val="20"/>
                <w:lang w:val="hy-AM"/>
              </w:rPr>
              <w:t>, запеченный</w:t>
            </w:r>
            <w:r w:rsidRPr="007816EA">
              <w:rPr>
                <w:rFonts w:ascii="Arial AM" w:hAnsi="Arial AM" w:cs="Calibri"/>
                <w:sz w:val="20"/>
                <w:szCs w:val="20"/>
                <w:lang w:val="hy-AM"/>
              </w:rPr>
              <w:t xml:space="preserve"> </w:t>
            </w:r>
            <w:r w:rsidRPr="007816EA">
              <w:rPr>
                <w:rFonts w:ascii="Sylfaen" w:hAnsi="Sylfaen" w:cs="Sylfaen"/>
                <w:sz w:val="20"/>
                <w:szCs w:val="20"/>
                <w:lang w:val="hy-AM"/>
              </w:rPr>
              <w:t>предложения</w:t>
            </w:r>
            <w:r w:rsidRPr="007816EA">
              <w:rPr>
                <w:rFonts w:ascii="Arial AM" w:hAnsi="Arial AM" w:cs="Calibri"/>
                <w:sz w:val="20"/>
                <w:szCs w:val="20"/>
                <w:lang w:val="hy-AM"/>
              </w:rPr>
              <w:t xml:space="preserve">  </w:t>
            </w:r>
            <w:r w:rsidRPr="007816EA">
              <w:rPr>
                <w:rFonts w:ascii="Sylfaen" w:hAnsi="Sylfaen" w:cs="Sylfaen"/>
                <w:sz w:val="20"/>
                <w:szCs w:val="20"/>
                <w:lang w:val="hy-AM"/>
              </w:rPr>
              <w:t>день</w:t>
            </w:r>
            <w:r w:rsidRPr="007816EA">
              <w:rPr>
                <w:rFonts w:ascii="Arial AM" w:hAnsi="Arial AM" w:cs="Calibri"/>
                <w:sz w:val="20"/>
                <w:szCs w:val="20"/>
                <w:lang w:val="hy-AM"/>
              </w:rPr>
              <w:t>:</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50</w:t>
            </w:r>
            <w:r w:rsidRPr="007816EA">
              <w:rPr>
                <w:rFonts w:ascii="Sylfaen" w:hAnsi="Sylfaen" w:cs="Sylfaen"/>
                <w:color w:val="000000"/>
                <w:sz w:val="18"/>
                <w:szCs w:val="18"/>
                <w:lang w:val="hy-AM"/>
              </w:rPr>
              <w:t>минута</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Pr>
                <w:rFonts w:ascii="Sylfaen" w:hAnsi="Sylfaen" w:cs="Sylfaen"/>
                <w:sz w:val="20"/>
                <w:szCs w:val="20"/>
              </w:rPr>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rPr>
                <w:rFonts w:ascii="Arial AM" w:hAnsi="Arial AM"/>
                <w:sz w:val="20"/>
                <w:lang w:val="hy-AM"/>
              </w:rPr>
            </w:pPr>
            <w:r w:rsidRPr="007816EA">
              <w:rPr>
                <w:rFonts w:ascii="Arial AM" w:hAnsi="Arial AM" w:cs="Calibri"/>
                <w:color w:val="000000"/>
                <w:sz w:val="20"/>
                <w:szCs w:val="20"/>
              </w:rPr>
              <w:t>1:</w:t>
            </w:r>
            <w:r>
              <w:rPr>
                <w:rFonts w:cs="Calibri"/>
                <w:color w:val="000000"/>
                <w:sz w:val="20"/>
                <w:szCs w:val="20"/>
              </w:rPr>
              <w:t>2:</w:t>
            </w:r>
            <w:r w:rsidRPr="007816EA">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rPr>
                <w:sz w:val="20"/>
              </w:rPr>
            </w:pPr>
            <w:r>
              <w:rPr>
                <w:sz w:val="20"/>
              </w:rPr>
              <w:t>120 000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Calibri" w:hAnsi="Calibri" w:cs="Calibri"/>
                <w:color w:val="000000"/>
                <w:sz w:val="16"/>
                <w:szCs w:val="16"/>
              </w:rPr>
              <w:t>1000</w:t>
            </w:r>
          </w:p>
        </w:tc>
        <w:tc>
          <w:tcPr>
            <w:tcW w:w="1134" w:type="dxa"/>
            <w:tcBorders>
              <w:top w:val="single" w:sz="4" w:space="0" w:color="auto"/>
              <w:left w:val="nil"/>
              <w:bottom w:val="single" w:sz="4" w:space="0" w:color="auto"/>
              <w:right w:val="nil"/>
            </w:tcBorders>
          </w:tcPr>
          <w:p w:rsidR="00A227A0" w:rsidRDefault="00A227A0" w:rsidP="00CB2F01">
            <w:r w:rsidRPr="00EF3AD0">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Calibri" w:hAnsi="Calibri" w:cs="Calibri"/>
                <w:color w:val="000000"/>
                <w:sz w:val="16"/>
                <w:szCs w:val="16"/>
              </w:rPr>
              <w:t>1000</w:t>
            </w:r>
          </w:p>
        </w:tc>
        <w:tc>
          <w:tcPr>
            <w:tcW w:w="1510" w:type="dxa"/>
            <w:shd w:val="clear" w:color="auto" w:fill="auto"/>
          </w:tcPr>
          <w:p w:rsidR="00A227A0" w:rsidRPr="007816EA" w:rsidRDefault="00A227A0" w:rsidP="00CB2F01">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717D8F" w:rsidRDefault="00A227A0" w:rsidP="00CB2F01">
            <w:pPr>
              <w:ind w:left="360"/>
              <w:rPr>
                <w:sz w:val="20"/>
                <w:lang w:val="en-US"/>
              </w:rPr>
            </w:pPr>
            <w:r>
              <w:rPr>
                <w:sz w:val="20"/>
              </w:rPr>
              <w:t>4:</w:t>
            </w:r>
          </w:p>
        </w:tc>
        <w:tc>
          <w:tcPr>
            <w:tcW w:w="1260" w:type="dxa"/>
            <w:shd w:val="clear" w:color="auto" w:fill="auto"/>
          </w:tcPr>
          <w:p w:rsidR="00A227A0" w:rsidRPr="007816EA" w:rsidRDefault="00A227A0" w:rsidP="00CB2F01">
            <w:pPr>
              <w:rPr>
                <w:rFonts w:ascii="Arial AM" w:hAnsi="Arial AM"/>
                <w:color w:val="000000"/>
                <w:sz w:val="20"/>
                <w:szCs w:val="20"/>
              </w:rPr>
            </w:pPr>
            <w:r w:rsidRPr="007816EA">
              <w:rPr>
                <w:rFonts w:ascii="Arial AM" w:hAnsi="Arial AM"/>
                <w:color w:val="000000"/>
                <w:sz w:val="20"/>
                <w:szCs w:val="20"/>
              </w:rPr>
              <w:t>15851100</w:t>
            </w:r>
          </w:p>
        </w:tc>
        <w:tc>
          <w:tcPr>
            <w:tcW w:w="1022" w:type="dxa"/>
            <w:shd w:val="clear" w:color="auto" w:fill="auto"/>
          </w:tcPr>
          <w:p w:rsidR="00A227A0" w:rsidRPr="007816EA" w:rsidRDefault="00A227A0" w:rsidP="00CB2F01">
            <w:pPr>
              <w:rPr>
                <w:rFonts w:ascii="Sylfaen" w:hAnsi="Sylfaen" w:cs="Sylfaen"/>
                <w:sz w:val="20"/>
                <w:szCs w:val="20"/>
              </w:rPr>
            </w:pPr>
            <w:r w:rsidRPr="007816EA">
              <w:rPr>
                <w:rFonts w:ascii="Sylfaen" w:hAnsi="Sylfaen" w:cs="Sylfaen"/>
                <w:sz w:val="20"/>
                <w:szCs w:val="20"/>
              </w:rPr>
              <w:t>макароны</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Sylfaen" w:hAnsi="Sylfaen" w:cs="Sylfaen"/>
                <w:color w:val="000000"/>
                <w:sz w:val="18"/>
                <w:szCs w:val="18"/>
                <w:lang w:val="hy-AM"/>
              </w:rPr>
            </w:pPr>
            <w:r w:rsidRPr="007816EA">
              <w:rPr>
                <w:rFonts w:ascii="Sylfaen" w:hAnsi="Sylfaen" w:cs="Sylfaen"/>
                <w:color w:val="000000"/>
                <w:sz w:val="18"/>
                <w:szCs w:val="18"/>
                <w:lang w:val="hy-AM"/>
              </w:rPr>
              <w:t>макароны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непоколебимый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теста</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31743-2012</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E008B5">
              <w:rPr>
                <w:rFonts w:ascii="Sylfaen" w:hAnsi="Sylfaen" w:cs="Sylfaen"/>
                <w:b/>
                <w:color w:val="000000"/>
                <w:sz w:val="18"/>
                <w:szCs w:val="18"/>
                <w:lang w:val="hy-AM"/>
              </w:rPr>
              <w:t>Упаковка</w:t>
            </w:r>
            <w:r w:rsidRPr="00E008B5">
              <w:rPr>
                <w:rFonts w:ascii="Arial AM" w:hAnsi="Arial AM"/>
                <w:b/>
                <w:color w:val="000000"/>
                <w:sz w:val="18"/>
                <w:szCs w:val="18"/>
                <w:lang w:val="hy-AM"/>
              </w:rPr>
              <w:t>5:00</w:t>
            </w:r>
            <w:r w:rsidRPr="00E008B5">
              <w:rPr>
                <w:rFonts w:ascii="Sylfaen" w:hAnsi="Sylfaen" w:cs="Sylfaen"/>
                <w:b/>
                <w:color w:val="000000"/>
                <w:sz w:val="18"/>
                <w:szCs w:val="18"/>
                <w:lang w:val="hy-AM"/>
              </w:rPr>
              <w:t>кг</w:t>
            </w:r>
            <w:r w:rsidRPr="00E008B5">
              <w:rPr>
                <w:rFonts w:ascii="Arial AM" w:hAnsi="Arial AM"/>
                <w:b/>
                <w:color w:val="000000"/>
                <w:sz w:val="18"/>
                <w:szCs w:val="18"/>
                <w:lang w:val="hy-AM"/>
              </w:rPr>
              <w:t>-</w:t>
            </w:r>
            <w:r w:rsidRPr="00E008B5">
              <w:rPr>
                <w:rFonts w:ascii="Sylfaen" w:hAnsi="Sylfaen" w:cs="Sylfaen"/>
                <w:b/>
                <w:color w:val="000000"/>
                <w:sz w:val="18"/>
                <w:szCs w:val="18"/>
                <w:lang w:val="hy-AM"/>
              </w:rPr>
              <w:t>ой</w:t>
            </w:r>
            <w:r w:rsidRPr="00E008B5">
              <w:rPr>
                <w:rFonts w:ascii="Arial AM" w:hAnsi="Arial AM"/>
                <w:b/>
                <w:color w:val="000000"/>
                <w:sz w:val="18"/>
                <w:szCs w:val="18"/>
                <w:lang w:val="hy-AM"/>
              </w:rPr>
              <w:t xml:space="preserve"> </w:t>
            </w:r>
            <w:r w:rsidRPr="00E008B5">
              <w:rPr>
                <w:rFonts w:ascii="Sylfaen" w:hAnsi="Sylfaen" w:cs="Sylfaen"/>
                <w:b/>
                <w:color w:val="000000"/>
                <w:sz w:val="18"/>
                <w:szCs w:val="18"/>
                <w:lang w:val="hy-AM"/>
              </w:rPr>
              <w:t>полиэтилен</w:t>
            </w:r>
            <w:r w:rsidRPr="00E008B5">
              <w:rPr>
                <w:rFonts w:ascii="Arial AM" w:hAnsi="Arial AM"/>
                <w:b/>
                <w:color w:val="000000"/>
                <w:sz w:val="18"/>
                <w:szCs w:val="18"/>
                <w:lang w:val="hy-AM"/>
              </w:rPr>
              <w:t xml:space="preserve"> </w:t>
            </w:r>
            <w:r w:rsidRPr="00E008B5">
              <w:rPr>
                <w:rFonts w:ascii="Sylfaen" w:hAnsi="Sylfaen" w:cs="Sylfaen"/>
                <w:b/>
                <w:color w:val="000000"/>
                <w:sz w:val="18"/>
                <w:szCs w:val="18"/>
                <w:lang w:val="hy-AM"/>
              </w:rPr>
              <w:t>воздухонепроницаемый</w:t>
            </w:r>
            <w:r w:rsidRPr="00E008B5">
              <w:rPr>
                <w:rFonts w:ascii="Arial AM" w:hAnsi="Arial AM"/>
                <w:b/>
                <w:color w:val="000000"/>
                <w:sz w:val="18"/>
                <w:szCs w:val="18"/>
                <w:lang w:val="hy-AM"/>
              </w:rPr>
              <w:t xml:space="preserve"> </w:t>
            </w:r>
            <w:r w:rsidRPr="00E008B5">
              <w:rPr>
                <w:rFonts w:ascii="Sylfaen" w:hAnsi="Sylfaen" w:cs="Sylfaen"/>
                <w:b/>
                <w:color w:val="000000"/>
                <w:sz w:val="18"/>
                <w:szCs w:val="18"/>
                <w:lang w:val="hy-AM"/>
              </w:rPr>
              <w:t>в упаковке или в мешках до 20 кг.</w:t>
            </w:r>
            <w:r w:rsidRPr="007816EA">
              <w:rPr>
                <w:rFonts w:ascii="Arial AM" w:hAnsi="Arial AM"/>
                <w:color w:val="000000"/>
                <w:sz w:val="18"/>
                <w:szCs w:val="18"/>
                <w:lang w:val="hy-AM"/>
              </w:rPr>
              <w:t>:</w:t>
            </w:r>
            <w:r w:rsidRPr="007816EA">
              <w:rPr>
                <w:rFonts w:ascii="Sylfaen" w:hAnsi="Sylfaen" w:cs="Sylfaen"/>
                <w:color w:val="000000"/>
                <w:sz w:val="18"/>
                <w:szCs w:val="18"/>
                <w:lang w:val="hy-AM"/>
              </w:rPr>
              <w:t>Андро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теста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макарон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11%-</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серый</w:t>
            </w:r>
            <w:r w:rsidRPr="007816EA">
              <w:rPr>
                <w:rFonts w:ascii="Arial AM" w:hAnsi="Arial AM"/>
                <w:color w:val="000000"/>
                <w:sz w:val="18"/>
                <w:szCs w:val="18"/>
                <w:lang w:val="hy-AM"/>
              </w:rPr>
              <w:t>2.1:</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4%-</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с вредителями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загрязнение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допустимый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для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запланировано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полиэтилен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пленкой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маркировкой</w:t>
            </w:r>
            <w:r w:rsidRPr="007816EA">
              <w:rPr>
                <w:rFonts w:ascii="Arial AM" w:hAnsi="Arial AM"/>
                <w:color w:val="000000"/>
                <w:sz w:val="18"/>
                <w:szCs w:val="18"/>
                <w:lang w:val="hy-AM"/>
              </w:rPr>
              <w:t>,</w:t>
            </w:r>
            <w:r w:rsidRPr="007816EA">
              <w:rPr>
                <w:rFonts w:ascii="Sylfaen" w:hAnsi="Sylfaen" w:cs="Sylfaen"/>
                <w:color w:val="000000"/>
                <w:sz w:val="18"/>
                <w:szCs w:val="18"/>
                <w:lang w:val="hy-AM"/>
              </w:rPr>
              <w:t>твердый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жесткий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пшеницы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вроде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муки</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только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вакуум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станками</w:t>
            </w:r>
            <w:r w:rsidRPr="007816EA">
              <w:rPr>
                <w:rFonts w:ascii="Arial AM" w:hAnsi="Arial AM"/>
                <w:color w:val="000000"/>
                <w:sz w:val="18"/>
                <w:szCs w:val="18"/>
                <w:lang w:val="hy-AM"/>
              </w:rPr>
              <w:t>(25%</w:t>
            </w:r>
            <w:r w:rsidRPr="007816EA">
              <w:rPr>
                <w:rFonts w:ascii="Sylfaen" w:hAnsi="Sylfaen" w:cs="Sylfaen"/>
                <w:color w:val="000000"/>
                <w:sz w:val="18"/>
                <w:szCs w:val="18"/>
                <w:lang w:val="hy-AM"/>
              </w:rPr>
              <w:t>трубчатый</w:t>
            </w:r>
            <w:r w:rsidRPr="007816EA">
              <w:rPr>
                <w:rFonts w:ascii="Arial AM" w:hAnsi="Arial AM"/>
                <w:color w:val="000000"/>
                <w:sz w:val="18"/>
                <w:szCs w:val="18"/>
                <w:lang w:val="hy-AM"/>
              </w:rPr>
              <w:t>, 25%</w:t>
            </w:r>
            <w:r w:rsidRPr="007816EA">
              <w:rPr>
                <w:rFonts w:ascii="Sylfaen" w:hAnsi="Sylfaen" w:cs="Sylfaen"/>
                <w:color w:val="000000"/>
                <w:sz w:val="18"/>
                <w:szCs w:val="18"/>
                <w:lang w:val="hy-AM"/>
              </w:rPr>
              <w:t>помнить</w:t>
            </w:r>
            <w:r w:rsidRPr="007816EA">
              <w:rPr>
                <w:rFonts w:ascii="Arial AM" w:hAnsi="Arial AM"/>
                <w:color w:val="000000"/>
                <w:sz w:val="18"/>
                <w:szCs w:val="18"/>
                <w:lang w:val="hy-AM"/>
              </w:rPr>
              <w:t>, 25%</w:t>
            </w:r>
            <w:r w:rsidRPr="007816EA">
              <w:rPr>
                <w:rFonts w:ascii="Sylfaen" w:hAnsi="Sylfaen" w:cs="Sylfaen"/>
                <w:color w:val="000000"/>
                <w:sz w:val="18"/>
                <w:szCs w:val="18"/>
                <w:lang w:val="hy-AM"/>
              </w:rPr>
              <w:t>спиральный</w:t>
            </w:r>
            <w:r w:rsidRPr="007816EA">
              <w:rPr>
                <w:rFonts w:ascii="Arial AM" w:hAnsi="Arial AM"/>
                <w:color w:val="000000"/>
                <w:sz w:val="18"/>
                <w:szCs w:val="18"/>
                <w:lang w:val="hy-AM"/>
              </w:rPr>
              <w:t>, 25%</w:t>
            </w:r>
            <w:r w:rsidRPr="007816EA">
              <w:rPr>
                <w:rFonts w:ascii="Sylfaen" w:hAnsi="Sylfaen" w:cs="Sylfaen"/>
                <w:color w:val="000000"/>
                <w:sz w:val="18"/>
                <w:szCs w:val="18"/>
                <w:lang w:val="hy-AM"/>
              </w:rPr>
              <w:t>пружинистый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12:00</w:t>
            </w:r>
            <w:r w:rsidRPr="007816EA">
              <w:rPr>
                <w:rFonts w:ascii="Sylfaen" w:hAnsi="Sylfaen" w:cs="Sylfaen"/>
                <w:color w:val="000000"/>
                <w:sz w:val="18"/>
                <w:szCs w:val="18"/>
                <w:lang w:val="hy-AM"/>
              </w:rPr>
              <w:t>месяц</w:t>
            </w:r>
            <w:r w:rsidRPr="007816EA">
              <w:rPr>
                <w:rFonts w:ascii="Arial AM" w:hAnsi="Arial AM"/>
                <w:color w:val="000000"/>
                <w:sz w:val="18"/>
                <w:szCs w:val="18"/>
                <w:lang w:val="hy-AM"/>
              </w:rPr>
              <w:t>:</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874:</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зерна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015/2011)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разборчиво.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Default="00A227A0" w:rsidP="00CB2F01">
            <w:pPr>
              <w:jc w:val="center"/>
              <w:rPr>
                <w:rFonts w:ascii="Sylfaen" w:hAnsi="Sylfaen" w:cs="Sylfaen"/>
                <w:sz w:val="20"/>
                <w:szCs w:val="20"/>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rPr>
                <w:rFonts w:ascii="Arial AM" w:hAnsi="Arial AM" w:cs="Calibri"/>
                <w:color w:val="000000"/>
                <w:sz w:val="20"/>
                <w:szCs w:val="20"/>
              </w:rPr>
            </w:pPr>
            <w:r>
              <w:rPr>
                <w:rFonts w:ascii="Arial AM" w:hAnsi="Arial AM" w:cs="Calibri"/>
                <w:color w:val="000000"/>
                <w:sz w:val="20"/>
                <w:szCs w:val="20"/>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717D8F" w:rsidRDefault="00A227A0" w:rsidP="00CB2F01">
            <w:pPr>
              <w:rPr>
                <w:sz w:val="20"/>
                <w:lang w:val="en-US"/>
              </w:rPr>
            </w:pPr>
            <w:r>
              <w:rPr>
                <w:sz w:val="20"/>
              </w:rPr>
              <w:t>120 000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Default="00A227A0" w:rsidP="00CB2F01">
            <w:pPr>
              <w:jc w:val="center"/>
              <w:rPr>
                <w:rFonts w:ascii="Calibri" w:hAnsi="Calibri" w:cs="Calibri"/>
                <w:color w:val="000000"/>
                <w:sz w:val="16"/>
                <w:szCs w:val="16"/>
              </w:rPr>
            </w:pPr>
            <w:r>
              <w:rPr>
                <w:sz w:val="20"/>
                <w:lang w:val="hy-AM"/>
              </w:rPr>
              <w:t>400</w:t>
            </w:r>
          </w:p>
        </w:tc>
        <w:tc>
          <w:tcPr>
            <w:tcW w:w="1134" w:type="dxa"/>
            <w:shd w:val="clear" w:color="auto" w:fill="auto"/>
          </w:tcPr>
          <w:p w:rsidR="00A227A0" w:rsidRPr="00EF3AD0" w:rsidRDefault="00A227A0" w:rsidP="00CB2F01">
            <w:pPr>
              <w:rPr>
                <w:sz w:val="16"/>
                <w:szCs w:val="16"/>
                <w:lang w:val="hy-AM"/>
              </w:rPr>
            </w:pPr>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Default="00A227A0" w:rsidP="00CB2F01">
            <w:pPr>
              <w:jc w:val="center"/>
              <w:rPr>
                <w:rFonts w:ascii="Calibri" w:hAnsi="Calibri" w:cs="Calibri"/>
                <w:color w:val="000000"/>
                <w:sz w:val="16"/>
                <w:szCs w:val="16"/>
              </w:rPr>
            </w:pPr>
            <w:r>
              <w:rPr>
                <w:sz w:val="20"/>
                <w:lang w:val="hy-AM"/>
              </w:rPr>
              <w:t>400</w:t>
            </w:r>
          </w:p>
        </w:tc>
        <w:tc>
          <w:tcPr>
            <w:tcW w:w="1510" w:type="dxa"/>
            <w:shd w:val="clear" w:color="auto" w:fill="auto"/>
          </w:tcPr>
          <w:p w:rsidR="00A227A0" w:rsidRDefault="00A227A0" w:rsidP="00CB2F01">
            <w:pPr>
              <w:rPr>
                <w:rFonts w:ascii="Sylfaen" w:hAnsi="Sylfaen" w:cs="Sylfaen"/>
                <w:sz w:val="16"/>
                <w:szCs w:val="16"/>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800D2D" w:rsidRDefault="00A227A0" w:rsidP="00CB2F01">
            <w:pPr>
              <w:ind w:left="360"/>
              <w:rPr>
                <w:sz w:val="20"/>
              </w:rPr>
            </w:pPr>
            <w:r>
              <w:rPr>
                <w:sz w:val="20"/>
              </w:rPr>
              <w:lastRenderedPageBreak/>
              <w:t>5:00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15831000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sz w:val="20"/>
                <w:szCs w:val="20"/>
              </w:rPr>
              <w:t>Сахар</w:t>
            </w:r>
            <w:r w:rsidRPr="007816EA">
              <w:rPr>
                <w:rFonts w:ascii="Arial AM" w:hAnsi="Arial AM"/>
                <w:sz w:val="20"/>
                <w:szCs w:val="20"/>
              </w:rPr>
              <w:t xml:space="preserve">  </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sz w:val="16"/>
                <w:szCs w:val="16"/>
                <w:lang w:val="hy-AM"/>
              </w:rPr>
              <w:t>белый</w:t>
            </w:r>
            <w:r w:rsidRPr="007816EA">
              <w:rPr>
                <w:rFonts w:ascii="Arial AM" w:hAnsi="Arial AM" w:cs="Arial"/>
                <w:sz w:val="16"/>
                <w:szCs w:val="16"/>
                <w:lang w:val="hy-AM"/>
              </w:rPr>
              <w:t xml:space="preserve"> </w:t>
            </w:r>
            <w:r w:rsidRPr="007816EA">
              <w:rPr>
                <w:rFonts w:ascii="Sylfaen" w:hAnsi="Sylfaen" w:cs="Sylfaen"/>
                <w:sz w:val="16"/>
                <w:szCs w:val="16"/>
                <w:lang w:val="hy-AM"/>
              </w:rPr>
              <w:t>цвет</w:t>
            </w:r>
            <w:r w:rsidRPr="007816EA">
              <w:rPr>
                <w:rFonts w:ascii="Arial AM" w:hAnsi="Arial AM" w:cs="Arial"/>
                <w:sz w:val="16"/>
                <w:szCs w:val="16"/>
                <w:lang w:val="hy-AM"/>
              </w:rPr>
              <w:t>,</w:t>
            </w:r>
            <w:r w:rsidRPr="007816EA">
              <w:rPr>
                <w:rFonts w:ascii="Sylfaen" w:hAnsi="Sylfaen" w:cs="Sylfaen"/>
                <w:sz w:val="16"/>
                <w:szCs w:val="16"/>
                <w:lang w:val="hy-AM"/>
              </w:rPr>
              <w:t>Сорун</w:t>
            </w:r>
            <w:r w:rsidRPr="007816EA">
              <w:rPr>
                <w:rFonts w:ascii="Arial AM" w:hAnsi="Arial AM" w:cs="Arial"/>
                <w:sz w:val="16"/>
                <w:szCs w:val="16"/>
                <w:lang w:val="hy-AM"/>
              </w:rPr>
              <w:t>,</w:t>
            </w:r>
            <w:r w:rsidRPr="007816EA">
              <w:rPr>
                <w:rFonts w:ascii="Sylfaen" w:hAnsi="Sylfaen" w:cs="Sylfaen"/>
                <w:sz w:val="16"/>
                <w:szCs w:val="16"/>
                <w:lang w:val="hy-AM"/>
              </w:rPr>
              <w:t>сладкий</w:t>
            </w:r>
            <w:r w:rsidRPr="007816EA">
              <w:rPr>
                <w:rFonts w:ascii="Arial AM" w:hAnsi="Arial AM" w:cs="Arial"/>
                <w:sz w:val="16"/>
                <w:szCs w:val="16"/>
                <w:lang w:val="hy-AM"/>
              </w:rPr>
              <w:t>,</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в состоянии</w:t>
            </w:r>
            <w:r w:rsidRPr="007816EA">
              <w:rPr>
                <w:rFonts w:ascii="Arial AM" w:hAnsi="Arial AM" w:cs="Arial"/>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сторона</w:t>
            </w:r>
            <w:r w:rsidRPr="007816EA">
              <w:rPr>
                <w:rFonts w:ascii="Arial AM" w:hAnsi="Arial AM" w:cs="Arial"/>
                <w:sz w:val="16"/>
                <w:szCs w:val="16"/>
                <w:lang w:val="hy-AM"/>
              </w:rPr>
              <w:t xml:space="preserve"> </w:t>
            </w:r>
            <w:r w:rsidRPr="007816EA">
              <w:rPr>
                <w:rFonts w:ascii="Sylfaen" w:hAnsi="Sylfaen" w:cs="Sylfaen"/>
                <w:sz w:val="16"/>
                <w:szCs w:val="16"/>
                <w:lang w:val="hy-AM"/>
              </w:rPr>
              <w:t>по вкусу</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запах</w:t>
            </w:r>
            <w:r w:rsidRPr="007816EA">
              <w:rPr>
                <w:rFonts w:ascii="Arial AM" w:hAnsi="Arial AM" w:cs="Arial"/>
                <w:sz w:val="16"/>
                <w:szCs w:val="16"/>
                <w:lang w:val="hy-AM"/>
              </w:rPr>
              <w:t>(</w:t>
            </w:r>
            <w:r w:rsidRPr="007816EA">
              <w:rPr>
                <w:rFonts w:ascii="Sylfaen" w:hAnsi="Sylfaen" w:cs="Sylfaen"/>
                <w:sz w:val="16"/>
                <w:szCs w:val="16"/>
                <w:lang w:val="hy-AM"/>
              </w:rPr>
              <w:t>как</w:t>
            </w:r>
            <w:r w:rsidRPr="007816EA">
              <w:rPr>
                <w:rFonts w:ascii="Arial AM" w:hAnsi="Arial AM" w:cs="Arial"/>
                <w:sz w:val="16"/>
                <w:szCs w:val="16"/>
                <w:lang w:val="hy-AM"/>
              </w:rPr>
              <w:t xml:space="preserve"> </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в состоянии</w:t>
            </w:r>
            <w:r w:rsidRPr="007816EA">
              <w:rPr>
                <w:rFonts w:ascii="Arial AM" w:hAnsi="Arial AM" w:cs="Arial"/>
                <w:sz w:val="16"/>
                <w:szCs w:val="16"/>
                <w:lang w:val="hy-AM"/>
              </w:rPr>
              <w:t>,</w:t>
            </w:r>
            <w:r w:rsidRPr="007816EA">
              <w:rPr>
                <w:rFonts w:ascii="Sylfaen" w:hAnsi="Sylfaen" w:cs="Sylfaen"/>
                <w:sz w:val="16"/>
                <w:szCs w:val="16"/>
                <w:lang w:val="hy-AM"/>
              </w:rPr>
              <w:t>так</w:t>
            </w:r>
            <w:r w:rsidRPr="007816EA">
              <w:rPr>
                <w:rFonts w:ascii="Arial AM" w:hAnsi="Arial AM" w:cs="Arial"/>
                <w:sz w:val="16"/>
                <w:szCs w:val="16"/>
                <w:lang w:val="hy-AM"/>
              </w:rPr>
              <w:t xml:space="preserve"> </w:t>
            </w:r>
            <w:r w:rsidRPr="007816EA">
              <w:rPr>
                <w:rFonts w:ascii="Sylfaen" w:hAnsi="Sylfaen" w:cs="Sylfaen"/>
                <w:sz w:val="16"/>
                <w:szCs w:val="16"/>
                <w:lang w:val="hy-AM"/>
              </w:rPr>
              <w:t>электронная почта</w:t>
            </w:r>
            <w:r w:rsidRPr="007816EA">
              <w:rPr>
                <w:rFonts w:ascii="Arial AM" w:hAnsi="Arial AM" w:cs="Arial"/>
                <w:sz w:val="16"/>
                <w:szCs w:val="16"/>
                <w:lang w:val="hy-AM"/>
              </w:rPr>
              <w:t xml:space="preserve"> </w:t>
            </w:r>
            <w:r w:rsidRPr="007816EA">
              <w:rPr>
                <w:rFonts w:ascii="Sylfaen" w:hAnsi="Sylfaen" w:cs="Sylfaen"/>
                <w:sz w:val="16"/>
                <w:szCs w:val="16"/>
                <w:lang w:val="hy-AM"/>
              </w:rPr>
              <w:t>в растворе</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фабрика</w:t>
            </w:r>
            <w:r w:rsidRPr="007816EA">
              <w:rPr>
                <w:rFonts w:ascii="Arial AM" w:hAnsi="Arial AM" w:cs="Arial"/>
                <w:sz w:val="16"/>
                <w:szCs w:val="16"/>
                <w:lang w:val="hy-AM"/>
              </w:rPr>
              <w:t xml:space="preserve"> </w:t>
            </w:r>
            <w:r w:rsidRPr="007816EA">
              <w:rPr>
                <w:rFonts w:ascii="Sylfaen" w:hAnsi="Sylfaen" w:cs="Sylfaen"/>
                <w:sz w:val="16"/>
                <w:szCs w:val="16"/>
                <w:lang w:val="hy-AM"/>
              </w:rPr>
              <w:t>соответствующий</w:t>
            </w:r>
            <w:r w:rsidRPr="007816EA">
              <w:rPr>
                <w:rFonts w:ascii="Arial AM" w:hAnsi="Arial AM" w:cs="Arial"/>
                <w:sz w:val="16"/>
                <w:szCs w:val="16"/>
                <w:lang w:val="hy-AM"/>
              </w:rPr>
              <w:t xml:space="preserve"> </w:t>
            </w:r>
            <w:r w:rsidRPr="007816EA">
              <w:rPr>
                <w:rFonts w:ascii="Sylfaen" w:hAnsi="Sylfaen" w:cs="Sylfaen"/>
                <w:sz w:val="16"/>
                <w:szCs w:val="16"/>
                <w:lang w:val="hy-AM"/>
              </w:rPr>
              <w:t>с маркировкой</w:t>
            </w:r>
            <w:r w:rsidRPr="00500414">
              <w:rPr>
                <w:color w:val="000000"/>
                <w:sz w:val="18"/>
                <w:szCs w:val="18"/>
                <w:lang w:val="hy-AM"/>
              </w:rPr>
              <w:t>:</w:t>
            </w:r>
            <w:r w:rsidRPr="00344CF9">
              <w:rPr>
                <w:rFonts w:ascii="Sylfaen" w:hAnsi="Sylfaen" w:cs="Sylfaen"/>
                <w:sz w:val="16"/>
                <w:szCs w:val="16"/>
                <w:lang w:val="hy-AM"/>
              </w:rPr>
              <w:t>ГОСТ 33222-2015: Марка ТС-1, ТС-2 или аналог.</w:t>
            </w:r>
            <w:r w:rsidRPr="007816EA">
              <w:rPr>
                <w:rFonts w:ascii="Arial AM" w:hAnsi="Arial AM" w:cs="Arial"/>
                <w:sz w:val="16"/>
                <w:szCs w:val="16"/>
                <w:lang w:val="hy-AM"/>
              </w:rPr>
              <w:t xml:space="preserve"> </w:t>
            </w:r>
            <w:r w:rsidRPr="007816EA">
              <w:rPr>
                <w:rFonts w:ascii="Sylfaen" w:hAnsi="Sylfaen" w:cs="Sylfaen"/>
                <w:sz w:val="16"/>
                <w:szCs w:val="16"/>
                <w:lang w:val="hy-AM"/>
              </w:rPr>
              <w:t>решение</w:t>
            </w:r>
            <w:r w:rsidRPr="007816EA">
              <w:rPr>
                <w:rFonts w:ascii="Arial AM" w:hAnsi="Arial AM" w:cs="Arial"/>
                <w:sz w:val="16"/>
                <w:szCs w:val="16"/>
                <w:lang w:val="hy-AM"/>
              </w:rPr>
              <w:t xml:space="preserve"> </w:t>
            </w:r>
            <w:r w:rsidRPr="007816EA">
              <w:rPr>
                <w:rFonts w:ascii="Sylfaen" w:hAnsi="Sylfaen" w:cs="Sylfaen"/>
                <w:sz w:val="16"/>
                <w:szCs w:val="16"/>
                <w:lang w:val="hy-AM"/>
              </w:rPr>
              <w:t>нуждаться</w:t>
            </w:r>
            <w:r w:rsidRPr="007816EA">
              <w:rPr>
                <w:rFonts w:ascii="Arial AM" w:hAnsi="Arial AM" w:cs="Arial"/>
                <w:sz w:val="16"/>
                <w:szCs w:val="16"/>
                <w:lang w:val="hy-AM"/>
              </w:rPr>
              <w:t xml:space="preserve"> </w:t>
            </w:r>
            <w:r w:rsidRPr="007816EA">
              <w:rPr>
                <w:rFonts w:ascii="Sylfaen" w:hAnsi="Sylfaen" w:cs="Sylfaen"/>
                <w:sz w:val="16"/>
                <w:szCs w:val="16"/>
                <w:lang w:val="hy-AM"/>
              </w:rPr>
              <w:t>является</w:t>
            </w:r>
            <w:r w:rsidRPr="007816EA">
              <w:rPr>
                <w:rFonts w:ascii="Arial AM" w:hAnsi="Arial AM" w:cs="Arial"/>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прозрачный</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без</w:t>
            </w:r>
            <w:r w:rsidRPr="007816EA">
              <w:rPr>
                <w:rFonts w:ascii="Arial AM" w:hAnsi="Arial AM" w:cs="Arial"/>
                <w:sz w:val="16"/>
                <w:szCs w:val="16"/>
                <w:lang w:val="hy-AM"/>
              </w:rPr>
              <w:t xml:space="preserve"> </w:t>
            </w:r>
            <w:r w:rsidRPr="007816EA">
              <w:rPr>
                <w:rFonts w:ascii="Sylfaen" w:hAnsi="Sylfaen" w:cs="Sylfaen"/>
                <w:sz w:val="16"/>
                <w:szCs w:val="16"/>
                <w:lang w:val="hy-AM"/>
              </w:rPr>
              <w:t>нерешенный</w:t>
            </w:r>
            <w:r w:rsidRPr="007816EA">
              <w:rPr>
                <w:rFonts w:ascii="Arial AM" w:hAnsi="Arial AM" w:cs="Arial"/>
                <w:sz w:val="16"/>
                <w:szCs w:val="16"/>
                <w:lang w:val="hy-AM"/>
              </w:rPr>
              <w:t xml:space="preserve"> </w:t>
            </w:r>
            <w:r w:rsidRPr="007816EA">
              <w:rPr>
                <w:rFonts w:ascii="Sylfaen" w:hAnsi="Sylfaen" w:cs="Sylfaen"/>
                <w:sz w:val="16"/>
                <w:szCs w:val="16"/>
                <w:lang w:val="hy-AM"/>
              </w:rPr>
              <w:t>осадка</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сторона</w:t>
            </w:r>
            <w:r w:rsidRPr="007816EA">
              <w:rPr>
                <w:rFonts w:ascii="Arial AM" w:hAnsi="Arial AM" w:cs="Arial"/>
                <w:sz w:val="16"/>
                <w:szCs w:val="16"/>
                <w:lang w:val="hy-AM"/>
              </w:rPr>
              <w:t xml:space="preserve"> </w:t>
            </w:r>
            <w:r w:rsidRPr="007816EA">
              <w:rPr>
                <w:rFonts w:ascii="Sylfaen" w:hAnsi="Sylfaen" w:cs="Sylfaen"/>
                <w:sz w:val="16"/>
                <w:szCs w:val="16"/>
                <w:lang w:val="hy-AM"/>
              </w:rPr>
              <w:t>смесей</w:t>
            </w:r>
            <w:r w:rsidRPr="007816EA">
              <w:rPr>
                <w:rFonts w:ascii="Arial AM" w:hAnsi="Arial AM" w:cs="Arial"/>
                <w:sz w:val="16"/>
                <w:szCs w:val="16"/>
                <w:lang w:val="hy-AM"/>
              </w:rPr>
              <w:t>,</w:t>
            </w:r>
            <w:r w:rsidRPr="007816EA">
              <w:rPr>
                <w:rFonts w:ascii="Sylfaen" w:hAnsi="Sylfaen" w:cs="Sylfaen"/>
                <w:sz w:val="16"/>
                <w:szCs w:val="16"/>
                <w:lang w:val="hy-AM"/>
              </w:rPr>
              <w:t>сахарозы</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w:t>
            </w:r>
            <w:r w:rsidRPr="007816EA">
              <w:rPr>
                <w:rFonts w:ascii="Arial AM" w:hAnsi="Arial AM"/>
                <w:sz w:val="16"/>
                <w:szCs w:val="16"/>
                <w:lang w:val="hy-AM"/>
              </w:rPr>
              <w:t>99,75%-</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меньше</w:t>
            </w:r>
            <w:r w:rsidRPr="007816EA">
              <w:rPr>
                <w:rFonts w:ascii="Arial AM" w:hAnsi="Arial AM" w:cs="Arial"/>
                <w:sz w:val="16"/>
                <w:szCs w:val="16"/>
                <w:lang w:val="hy-AM"/>
              </w:rPr>
              <w:t>(</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материала</w:t>
            </w:r>
            <w:r w:rsidRPr="007816EA">
              <w:rPr>
                <w:rFonts w:ascii="Arial AM" w:hAnsi="Arial AM" w:cs="Arial"/>
                <w:sz w:val="16"/>
                <w:szCs w:val="16"/>
                <w:lang w:val="hy-AM"/>
              </w:rPr>
              <w:t xml:space="preserve"> </w:t>
            </w:r>
            <w:r w:rsidRPr="007816EA">
              <w:rPr>
                <w:rFonts w:ascii="Sylfaen" w:hAnsi="Sylfaen" w:cs="Sylfaen"/>
                <w:sz w:val="16"/>
                <w:szCs w:val="16"/>
                <w:lang w:val="hy-AM"/>
              </w:rPr>
              <w:t>на</w:t>
            </w:r>
            <w:r w:rsidRPr="007816EA">
              <w:rPr>
                <w:rFonts w:ascii="Arial AM" w:hAnsi="Arial AM" w:cs="Arial"/>
                <w:sz w:val="16"/>
                <w:szCs w:val="16"/>
                <w:lang w:val="hy-AM"/>
              </w:rPr>
              <w:t xml:space="preserve"> </w:t>
            </w:r>
            <w:r w:rsidRPr="007816EA">
              <w:rPr>
                <w:rFonts w:ascii="Sylfaen" w:hAnsi="Sylfaen" w:cs="Sylfaen"/>
                <w:sz w:val="16"/>
                <w:szCs w:val="16"/>
                <w:lang w:val="hy-AM"/>
              </w:rPr>
              <w:t>включая</w:t>
            </w:r>
            <w:r w:rsidRPr="007816EA">
              <w:rPr>
                <w:rFonts w:ascii="Arial AM" w:hAnsi="Arial AM" w:cs="Arial"/>
                <w:sz w:val="16"/>
                <w:szCs w:val="16"/>
                <w:lang w:val="hy-AM"/>
              </w:rPr>
              <w:t>),</w:t>
            </w:r>
            <w:r w:rsidRPr="007816EA">
              <w:rPr>
                <w:rFonts w:ascii="Sylfaen" w:hAnsi="Sylfaen" w:cs="Sylfaen"/>
                <w:sz w:val="16"/>
                <w:szCs w:val="16"/>
                <w:lang w:val="hy-AM"/>
              </w:rPr>
              <w:t>влаги</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w:t>
            </w:r>
            <w:r w:rsidRPr="007816EA">
              <w:rPr>
                <w:rFonts w:ascii="Arial AM" w:hAnsi="Arial AM"/>
                <w:sz w:val="16"/>
                <w:szCs w:val="16"/>
                <w:lang w:val="hy-AM"/>
              </w:rPr>
              <w:t>0,14%-</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более</w:t>
            </w:r>
            <w:r w:rsidRPr="007816EA">
              <w:rPr>
                <w:rFonts w:ascii="Arial AM" w:hAnsi="Arial AM" w:cs="Arial"/>
                <w:sz w:val="16"/>
                <w:szCs w:val="16"/>
                <w:lang w:val="hy-AM"/>
              </w:rPr>
              <w:t>,</w:t>
            </w:r>
            <w:r w:rsidRPr="007816EA">
              <w:rPr>
                <w:rFonts w:ascii="Sylfaen" w:hAnsi="Sylfaen" w:cs="Sylfaen"/>
                <w:sz w:val="16"/>
                <w:szCs w:val="16"/>
                <w:lang w:val="hy-AM"/>
              </w:rPr>
              <w:t>ферроперевозчиков</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- 0,0003%</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более</w:t>
            </w:r>
            <w:r w:rsidRPr="007816EA">
              <w:rPr>
                <w:rFonts w:ascii="Arial AM" w:hAnsi="Arial AM" w:cs="Arial"/>
                <w:sz w:val="16"/>
                <w:szCs w:val="16"/>
                <w:lang w:val="hy-AM"/>
              </w:rPr>
              <w:t>,</w:t>
            </w:r>
            <w:r w:rsidRPr="007816EA">
              <w:rPr>
                <w:rFonts w:ascii="Sylfaen" w:hAnsi="Sylfaen" w:cs="Sylfaen"/>
                <w:sz w:val="16"/>
                <w:szCs w:val="16"/>
                <w:lang w:val="hy-AM"/>
              </w:rPr>
              <w:t>ГОСТ:</w:t>
            </w:r>
            <w:r w:rsidRPr="007816EA">
              <w:rPr>
                <w:rFonts w:ascii="Arial AM" w:hAnsi="Arial AM"/>
                <w:sz w:val="16"/>
                <w:szCs w:val="16"/>
                <w:lang w:val="hy-AM"/>
              </w:rPr>
              <w:t>21-94</w:t>
            </w:r>
            <w:r w:rsidRPr="007816EA">
              <w:rPr>
                <w:rFonts w:ascii="Sylfaen" w:hAnsi="Sylfaen" w:cs="Sylfaen"/>
                <w:sz w:val="16"/>
                <w:szCs w:val="16"/>
                <w:lang w:val="hy-AM"/>
              </w:rPr>
              <w:t>или</w:t>
            </w:r>
            <w:r w:rsidRPr="007816EA">
              <w:rPr>
                <w:rFonts w:ascii="Arial AM" w:hAnsi="Arial AM" w:cs="Arial"/>
                <w:sz w:val="16"/>
                <w:szCs w:val="16"/>
                <w:lang w:val="hy-AM"/>
              </w:rPr>
              <w:t xml:space="preserve"> </w:t>
            </w:r>
            <w:r w:rsidRPr="007816EA">
              <w:rPr>
                <w:rFonts w:ascii="Sylfaen" w:hAnsi="Sylfaen" w:cs="Sylfaen"/>
                <w:sz w:val="16"/>
                <w:szCs w:val="16"/>
                <w:lang w:val="hy-AM"/>
              </w:rPr>
              <w:t>эквивалент</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Право на участие</w:t>
            </w:r>
            <w:r w:rsidRPr="007816EA">
              <w:rPr>
                <w:rFonts w:ascii="Arial AM" w:hAnsi="Arial AM" w:cs="Arial"/>
                <w:sz w:val="16"/>
                <w:szCs w:val="16"/>
                <w:lang w:val="hy-AM"/>
              </w:rPr>
              <w:t xml:space="preserve"> </w:t>
            </w:r>
            <w:r w:rsidRPr="007816EA">
              <w:rPr>
                <w:rFonts w:ascii="Sylfaen" w:hAnsi="Sylfaen" w:cs="Sylfaen"/>
                <w:sz w:val="16"/>
                <w:szCs w:val="16"/>
                <w:lang w:val="hy-AM"/>
              </w:rPr>
              <w:t>остаток</w:t>
            </w:r>
            <w:r w:rsidRPr="007816EA">
              <w:rPr>
                <w:rFonts w:ascii="Arial AM" w:hAnsi="Arial AM"/>
                <w:sz w:val="16"/>
                <w:szCs w:val="16"/>
                <w:lang w:val="hy-AM"/>
              </w:rPr>
              <w:t xml:space="preserve"> </w:t>
            </w:r>
            <w:r w:rsidRPr="007816EA">
              <w:rPr>
                <w:rFonts w:ascii="Sylfaen" w:hAnsi="Sylfaen" w:cs="Sylfaen"/>
                <w:sz w:val="16"/>
                <w:szCs w:val="16"/>
                <w:lang w:val="hy-AM"/>
              </w:rPr>
              <w:t>период</w:t>
            </w:r>
            <w:r w:rsidRPr="007816EA">
              <w:rPr>
                <w:rFonts w:ascii="Arial AM" w:hAnsi="Arial AM" w:cs="Arial"/>
                <w:sz w:val="16"/>
                <w:szCs w:val="16"/>
                <w:lang w:val="hy-AM"/>
              </w:rPr>
              <w:t>``</w:t>
            </w:r>
            <w:r w:rsidRPr="007816EA">
              <w:rPr>
                <w:rFonts w:ascii="Sylfaen" w:hAnsi="Sylfaen" w:cs="Sylfaen"/>
                <w:sz w:val="16"/>
                <w:szCs w:val="16"/>
                <w:lang w:val="hy-AM"/>
              </w:rPr>
              <w:t>предложения</w:t>
            </w:r>
            <w:r w:rsidRPr="007816EA">
              <w:rPr>
                <w:rFonts w:ascii="Arial AM" w:hAnsi="Arial AM" w:cs="Arial"/>
                <w:sz w:val="16"/>
                <w:szCs w:val="16"/>
                <w:lang w:val="hy-AM"/>
              </w:rPr>
              <w:t xml:space="preserve"> </w:t>
            </w:r>
            <w:r w:rsidRPr="007816EA">
              <w:rPr>
                <w:rFonts w:ascii="Sylfaen" w:hAnsi="Sylfaen" w:cs="Sylfaen"/>
                <w:sz w:val="16"/>
                <w:szCs w:val="16"/>
                <w:lang w:val="hy-AM"/>
              </w:rPr>
              <w:t>в данный момент</w:t>
            </w:r>
            <w:r w:rsidRPr="007816EA">
              <w:rPr>
                <w:rFonts w:ascii="Arial AM" w:hAnsi="Arial AM" w:cs="Arial"/>
                <w:sz w:val="16"/>
                <w:szCs w:val="16"/>
                <w:lang w:val="hy-AM"/>
              </w:rPr>
              <w:t xml:space="preserve"> </w:t>
            </w:r>
            <w:r w:rsidRPr="007816EA">
              <w:rPr>
                <w:rFonts w:ascii="Sylfaen" w:hAnsi="Sylfaen" w:cs="Sylfaen"/>
                <w:sz w:val="16"/>
                <w:szCs w:val="16"/>
                <w:lang w:val="hy-AM"/>
              </w:rPr>
              <w:t>определенный</w:t>
            </w:r>
            <w:r w:rsidRPr="007816EA">
              <w:rPr>
                <w:rFonts w:ascii="Arial AM" w:hAnsi="Arial AM" w:cs="Arial"/>
                <w:sz w:val="16"/>
                <w:szCs w:val="16"/>
                <w:lang w:val="hy-AM"/>
              </w:rPr>
              <w:t xml:space="preserve"> </w:t>
            </w:r>
            <w:r w:rsidRPr="007816EA">
              <w:rPr>
                <w:rFonts w:ascii="Sylfaen" w:hAnsi="Sylfaen" w:cs="Sylfaen"/>
                <w:sz w:val="16"/>
                <w:szCs w:val="16"/>
                <w:lang w:val="hy-AM"/>
              </w:rPr>
              <w:t>период</w:t>
            </w:r>
            <w:r w:rsidRPr="007816EA">
              <w:rPr>
                <w:rFonts w:ascii="Arial AM" w:hAnsi="Arial AM" w:cs="Arial"/>
                <w:sz w:val="16"/>
                <w:szCs w:val="16"/>
                <w:lang w:val="hy-AM"/>
              </w:rPr>
              <w:t>1/2-</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меньше</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Arial AM" w:hAnsi="Arial AM"/>
                <w:sz w:val="16"/>
                <w:szCs w:val="16"/>
                <w:lang w:val="hy-AM"/>
              </w:rPr>
              <w:br/>
            </w:r>
            <w:r w:rsidRPr="007816EA">
              <w:rPr>
                <w:rFonts w:ascii="Sylfaen" w:hAnsi="Sylfaen" w:cs="Sylfaen"/>
                <w:sz w:val="16"/>
                <w:szCs w:val="16"/>
                <w:lang w:val="hy-AM"/>
              </w:rPr>
              <w:t>Безопасность</w:t>
            </w:r>
            <w:r w:rsidRPr="007816EA">
              <w:rPr>
                <w:rFonts w:ascii="Arial AM" w:hAnsi="Arial AM" w:cs="Arial"/>
                <w:sz w:val="16"/>
                <w:szCs w:val="16"/>
                <w:lang w:val="hy-AM"/>
              </w:rPr>
              <w:t>,</w:t>
            </w:r>
            <w:r w:rsidRPr="007816EA">
              <w:rPr>
                <w:rFonts w:ascii="Sylfaen" w:hAnsi="Sylfaen" w:cs="Sylfaen"/>
                <w:sz w:val="16"/>
                <w:szCs w:val="16"/>
                <w:lang w:val="hy-AM"/>
              </w:rPr>
              <w:t>маркировка</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упаковка:</w:t>
            </w:r>
            <w:r w:rsidRPr="007816EA">
              <w:rPr>
                <w:rFonts w:ascii="Arial AM" w:hAnsi="Arial AM" w:cs="Arial"/>
                <w:sz w:val="16"/>
                <w:szCs w:val="16"/>
                <w:lang w:val="hy-AM"/>
              </w:rPr>
              <w:t xml:space="preserve"> </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нуждаться</w:t>
            </w:r>
            <w:r w:rsidRPr="007816EA">
              <w:rPr>
                <w:rFonts w:ascii="Arial AM" w:hAnsi="Arial AM" w:cs="Arial"/>
                <w:sz w:val="16"/>
                <w:szCs w:val="16"/>
                <w:lang w:val="hy-AM"/>
              </w:rPr>
              <w:t xml:space="preserve"> </w:t>
            </w:r>
            <w:r w:rsidRPr="007816EA">
              <w:rPr>
                <w:rFonts w:ascii="Sylfaen" w:hAnsi="Sylfaen" w:cs="Sylfaen"/>
                <w:sz w:val="16"/>
                <w:szCs w:val="16"/>
                <w:lang w:val="hy-AM"/>
              </w:rPr>
              <w:t>является</w:t>
            </w:r>
            <w:r w:rsidRPr="007816EA">
              <w:rPr>
                <w:rFonts w:ascii="Arial AM" w:hAnsi="Arial AM" w:cs="Arial"/>
                <w:sz w:val="16"/>
                <w:szCs w:val="16"/>
                <w:lang w:val="hy-AM"/>
              </w:rPr>
              <w:t xml:space="preserve"> </w:t>
            </w:r>
            <w:r w:rsidRPr="007816EA">
              <w:rPr>
                <w:rFonts w:ascii="Sylfaen" w:hAnsi="Sylfaen" w:cs="Sylfaen"/>
                <w:sz w:val="16"/>
                <w:szCs w:val="16"/>
                <w:lang w:val="hy-AM"/>
              </w:rPr>
              <w:t>при условии</w:t>
            </w:r>
            <w:r w:rsidRPr="007816EA">
              <w:rPr>
                <w:rFonts w:ascii="Arial AM" w:hAnsi="Arial AM"/>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согласие</w:t>
            </w:r>
            <w:r w:rsidRPr="007816EA">
              <w:rPr>
                <w:rFonts w:ascii="Arial AM" w:hAnsi="Arial AM" w:cs="Arial"/>
                <w:sz w:val="16"/>
                <w:szCs w:val="16"/>
                <w:lang w:val="hy-AM"/>
              </w:rPr>
              <w:t xml:space="preserve"> </w:t>
            </w:r>
            <w:r w:rsidRPr="007816EA">
              <w:rPr>
                <w:rFonts w:ascii="Sylfaen" w:hAnsi="Sylfaen" w:cs="Sylfaen"/>
                <w:sz w:val="16"/>
                <w:szCs w:val="16"/>
                <w:lang w:val="hy-AM"/>
              </w:rPr>
              <w:t>оценка</w:t>
            </w:r>
            <w:r w:rsidRPr="007816EA">
              <w:rPr>
                <w:rFonts w:ascii="Arial AM" w:hAnsi="Arial AM" w:cs="Arial"/>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cs="Arial"/>
                <w:sz w:val="16"/>
                <w:szCs w:val="16"/>
                <w:lang w:val="hy-AM"/>
              </w:rPr>
              <w:t xml:space="preserve"> </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sz w:val="16"/>
                <w:szCs w:val="16"/>
                <w:lang w:val="hy-AM"/>
              </w:rPr>
              <w:t>2011 год</w:t>
            </w:r>
            <w:r w:rsidRPr="007816EA">
              <w:rPr>
                <w:rFonts w:ascii="Sylfaen" w:hAnsi="Sylfaen" w:cs="Sylfaen"/>
                <w:sz w:val="16"/>
                <w:szCs w:val="16"/>
                <w:lang w:val="hy-AM"/>
              </w:rPr>
              <w:t>год</w:t>
            </w:r>
            <w:r w:rsidRPr="007816EA">
              <w:rPr>
                <w:rFonts w:ascii="Arial AM" w:hAnsi="Arial AM" w:cs="Arial"/>
                <w:sz w:val="16"/>
                <w:szCs w:val="16"/>
                <w:lang w:val="hy-AM"/>
              </w:rPr>
              <w:t xml:space="preserve"> </w:t>
            </w:r>
            <w:r w:rsidRPr="007816EA">
              <w:rPr>
                <w:rFonts w:ascii="Sylfaen" w:hAnsi="Sylfaen" w:cs="Sylfaen"/>
                <w:sz w:val="16"/>
                <w:szCs w:val="16"/>
                <w:lang w:val="hy-AM"/>
              </w:rPr>
              <w:t>декабрь</w:t>
            </w:r>
            <w:r w:rsidRPr="007816EA">
              <w:rPr>
                <w:rFonts w:ascii="Arial AM" w:hAnsi="Arial AM" w:cs="Arial"/>
                <w:sz w:val="16"/>
                <w:szCs w:val="16"/>
                <w:lang w:val="hy-AM"/>
              </w:rPr>
              <w:t>9-</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880:</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cs="Arial"/>
                <w:sz w:val="16"/>
                <w:szCs w:val="16"/>
                <w:lang w:val="hy-AM"/>
              </w:rPr>
              <w:t xml:space="preserve"> </w:t>
            </w:r>
            <w:r w:rsidRPr="007816EA">
              <w:rPr>
                <w:rFonts w:ascii="Sylfaen" w:hAnsi="Sylfaen" w:cs="Sylfaen"/>
                <w:sz w:val="16"/>
                <w:szCs w:val="16"/>
                <w:lang w:val="hy-AM"/>
              </w:rPr>
              <w:t>ТК:</w:t>
            </w:r>
            <w:r w:rsidRPr="007816EA">
              <w:rPr>
                <w:rFonts w:ascii="Arial AM" w:hAnsi="Arial AM"/>
                <w:sz w:val="16"/>
                <w:szCs w:val="16"/>
                <w:lang w:val="hy-AM"/>
              </w:rPr>
              <w:t>21/2011),</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cs="Arial"/>
                <w:sz w:val="16"/>
                <w:szCs w:val="16"/>
                <w:lang w:val="hy-AM"/>
              </w:rPr>
              <w:t>2011 год</w:t>
            </w:r>
            <w:r w:rsidRPr="007816EA">
              <w:rPr>
                <w:rFonts w:ascii="Sylfaen" w:hAnsi="Sylfaen" w:cs="Sylfaen"/>
                <w:sz w:val="16"/>
                <w:szCs w:val="16"/>
                <w:lang w:val="hy-AM"/>
              </w:rPr>
              <w:t>год</w:t>
            </w:r>
            <w:r w:rsidRPr="007816EA">
              <w:rPr>
                <w:rFonts w:ascii="Arial AM" w:hAnsi="Arial AM" w:cs="Arial"/>
                <w:sz w:val="16"/>
                <w:szCs w:val="16"/>
                <w:lang w:val="hy-AM"/>
              </w:rPr>
              <w:t xml:space="preserve"> </w:t>
            </w:r>
            <w:r w:rsidRPr="007816EA">
              <w:rPr>
                <w:rFonts w:ascii="Sylfaen" w:hAnsi="Sylfaen" w:cs="Sylfaen"/>
                <w:sz w:val="16"/>
                <w:szCs w:val="16"/>
                <w:lang w:val="hy-AM"/>
              </w:rPr>
              <w:t>декабрь</w:t>
            </w:r>
            <w:r w:rsidRPr="007816EA">
              <w:rPr>
                <w:rFonts w:ascii="Arial AM" w:hAnsi="Arial AM" w:cs="Arial"/>
                <w:sz w:val="16"/>
                <w:szCs w:val="16"/>
                <w:lang w:val="hy-AM"/>
              </w:rPr>
              <w:t>9-</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 xml:space="preserve"> </w:t>
            </w:r>
            <w:r w:rsidRPr="007816EA">
              <w:rPr>
                <w:rFonts w:ascii="Arial AM" w:hAnsi="Arial AM"/>
                <w:sz w:val="16"/>
                <w:szCs w:val="16"/>
                <w:lang w:val="hy-AM"/>
              </w:rPr>
              <w:t>881:</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cs="Arial"/>
                <w:sz w:val="16"/>
                <w:szCs w:val="16"/>
                <w:lang w:val="hy-AM"/>
              </w:rPr>
              <w:t>"</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маркировка</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cs="Arial"/>
                <w:sz w:val="16"/>
                <w:szCs w:val="16"/>
                <w:lang w:val="hy-AM"/>
              </w:rPr>
              <w:t xml:space="preserve"> </w:t>
            </w:r>
            <w:r w:rsidRPr="007816EA">
              <w:rPr>
                <w:rFonts w:ascii="Sylfaen" w:hAnsi="Sylfaen" w:cs="Sylfaen"/>
                <w:sz w:val="16"/>
                <w:szCs w:val="16"/>
                <w:lang w:val="hy-AM"/>
              </w:rPr>
              <w:t>ТК:</w:t>
            </w:r>
            <w:r w:rsidRPr="007816EA">
              <w:rPr>
                <w:rFonts w:ascii="Arial AM" w:hAnsi="Arial AM" w:cs="Arial"/>
                <w:sz w:val="16"/>
                <w:szCs w:val="16"/>
                <w:lang w:val="hy-AM"/>
              </w:rPr>
              <w:t>22/2011),</w:t>
            </w:r>
            <w:r w:rsidRPr="007816EA">
              <w:rPr>
                <w:rFonts w:ascii="Arial AM" w:hAnsi="Arial AM"/>
                <w:sz w:val="16"/>
                <w:szCs w:val="16"/>
                <w:lang w:val="hy-AM"/>
              </w:rPr>
              <w:t xml:space="preserve">  </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cs="Arial"/>
                <w:sz w:val="16"/>
                <w:szCs w:val="16"/>
                <w:lang w:val="hy-AM"/>
              </w:rPr>
              <w:t>2011 год</w:t>
            </w:r>
            <w:r w:rsidRPr="007816EA">
              <w:rPr>
                <w:rFonts w:ascii="Sylfaen" w:hAnsi="Sylfaen" w:cs="Sylfaen"/>
                <w:sz w:val="16"/>
                <w:szCs w:val="16"/>
                <w:lang w:val="hy-AM"/>
              </w:rPr>
              <w:t>год</w:t>
            </w:r>
            <w:r w:rsidRPr="007816EA">
              <w:rPr>
                <w:rFonts w:ascii="Arial AM" w:hAnsi="Arial AM"/>
                <w:sz w:val="16"/>
                <w:szCs w:val="16"/>
                <w:lang w:val="hy-AM"/>
              </w:rPr>
              <w:t xml:space="preserve"> </w:t>
            </w:r>
            <w:r w:rsidRPr="007816EA">
              <w:rPr>
                <w:rFonts w:ascii="Sylfaen" w:hAnsi="Sylfaen" w:cs="Sylfaen"/>
                <w:sz w:val="16"/>
                <w:szCs w:val="16"/>
                <w:lang w:val="hy-AM"/>
              </w:rPr>
              <w:t>Август</w:t>
            </w:r>
            <w:r w:rsidRPr="007816EA">
              <w:rPr>
                <w:rFonts w:ascii="Arial AM" w:hAnsi="Arial AM" w:cs="Arial"/>
                <w:sz w:val="16"/>
                <w:szCs w:val="16"/>
                <w:lang w:val="hy-AM"/>
              </w:rPr>
              <w:t>16-</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769:</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cs="Arial"/>
                <w:sz w:val="16"/>
                <w:szCs w:val="16"/>
                <w:lang w:val="hy-AM"/>
              </w:rPr>
              <w:t>"</w:t>
            </w:r>
            <w:r w:rsidRPr="007816EA">
              <w:rPr>
                <w:rFonts w:ascii="Sylfaen" w:hAnsi="Sylfaen" w:cs="Sylfaen"/>
                <w:sz w:val="16"/>
                <w:szCs w:val="16"/>
                <w:lang w:val="hy-AM"/>
              </w:rPr>
              <w:t>упаковки</w:t>
            </w:r>
            <w:r w:rsidRPr="007816EA">
              <w:rPr>
                <w:rFonts w:ascii="Arial AM" w:hAnsi="Arial AM" w:cs="Arial"/>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sz w:val="16"/>
                <w:szCs w:val="16"/>
                <w:lang w:val="hy-AM"/>
              </w:rPr>
              <w:t xml:space="preserve"> </w:t>
            </w:r>
            <w:r w:rsidRPr="007816EA">
              <w:rPr>
                <w:rFonts w:ascii="Sylfaen" w:hAnsi="Sylfaen" w:cs="Sylfaen"/>
                <w:sz w:val="16"/>
                <w:szCs w:val="16"/>
                <w:lang w:val="hy-AM"/>
              </w:rPr>
              <w:t>ТК:</w:t>
            </w:r>
            <w:r w:rsidRPr="007816EA">
              <w:rPr>
                <w:rFonts w:ascii="Arial AM" w:hAnsi="Arial AM" w:cs="Arial"/>
                <w:sz w:val="16"/>
                <w:szCs w:val="16"/>
                <w:lang w:val="hy-AM"/>
              </w:rPr>
              <w:t>005/2011)</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cs="Arial"/>
                <w:sz w:val="16"/>
                <w:szCs w:val="16"/>
                <w:lang w:val="hy-AM"/>
              </w:rPr>
              <w:t xml:space="preserve"> </w:t>
            </w:r>
            <w:r w:rsidRPr="007816EA">
              <w:rPr>
                <w:rFonts w:ascii="Sylfaen" w:hAnsi="Sylfaen" w:cs="Sylfaen"/>
                <w:sz w:val="16"/>
                <w:szCs w:val="16"/>
                <w:lang w:val="hy-AM"/>
              </w:rPr>
              <w:t>правила</w:t>
            </w:r>
            <w:r w:rsidRPr="007816EA">
              <w:rPr>
                <w:rFonts w:ascii="Arial AM" w:hAnsi="Arial AM" w:cs="Arial"/>
                <w:sz w:val="16"/>
                <w:szCs w:val="16"/>
                <w:lang w:val="hy-AM"/>
              </w:rPr>
              <w:t>,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РА:</w:t>
            </w:r>
            <w:r w:rsidRPr="007816EA">
              <w:rPr>
                <w:rFonts w:ascii="Arial AM" w:hAnsi="Arial AM" w:cs="Arial"/>
                <w:sz w:val="16"/>
                <w:szCs w:val="16"/>
                <w:lang w:val="hy-AM"/>
              </w:rPr>
              <w:t xml:space="preserve"> </w:t>
            </w:r>
            <w:r w:rsidRPr="007816EA">
              <w:rPr>
                <w:rFonts w:ascii="Sylfaen" w:hAnsi="Sylfaen" w:cs="Sylfaen"/>
                <w:sz w:val="16"/>
                <w:szCs w:val="16"/>
                <w:lang w:val="hy-AM"/>
              </w:rPr>
              <w:t>закона</w:t>
            </w:r>
            <w:r w:rsidRPr="007816EA">
              <w:rPr>
                <w:rFonts w:ascii="Arial AM" w:hAnsi="Arial AM" w:cs="Arial"/>
                <w:sz w:val="16"/>
                <w:szCs w:val="16"/>
                <w:lang w:val="hy-AM"/>
              </w:rPr>
              <w:t>9-</w:t>
            </w:r>
            <w:r w:rsidRPr="007816EA">
              <w:rPr>
                <w:rFonts w:ascii="Sylfaen" w:hAnsi="Sylfaen" w:cs="Sylfaen"/>
                <w:sz w:val="16"/>
                <w:szCs w:val="16"/>
                <w:lang w:val="hy-AM"/>
              </w:rPr>
              <w:t>й</w:t>
            </w:r>
            <w:r w:rsidRPr="007816EA">
              <w:rPr>
                <w:rFonts w:ascii="Arial AM" w:hAnsi="Arial AM" w:cs="Arial"/>
                <w:sz w:val="16"/>
                <w:szCs w:val="16"/>
                <w:lang w:val="hy-AM"/>
              </w:rPr>
              <w:t xml:space="preserve"> </w:t>
            </w:r>
            <w:r w:rsidRPr="007816EA">
              <w:rPr>
                <w:rFonts w:ascii="Sylfaen" w:hAnsi="Sylfaen" w:cs="Sylfaen"/>
                <w:sz w:val="16"/>
                <w:szCs w:val="16"/>
                <w:lang w:val="hy-AM"/>
              </w:rPr>
              <w:t>статьи</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отмеченный</w:t>
            </w:r>
            <w:r w:rsidRPr="007816EA">
              <w:rPr>
                <w:rFonts w:ascii="Arial AM" w:hAnsi="Arial AM" w:cs="Arial"/>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Евразийский</w:t>
            </w:r>
            <w:r w:rsidRPr="007816EA">
              <w:rPr>
                <w:rFonts w:ascii="Arial AM" w:hAnsi="Arial AM"/>
                <w:sz w:val="16"/>
                <w:szCs w:val="16"/>
                <w:lang w:val="hy-AM"/>
              </w:rPr>
              <w:t xml:space="preserve"> </w:t>
            </w:r>
            <w:r w:rsidRPr="007816EA">
              <w:rPr>
                <w:rFonts w:ascii="Sylfaen" w:hAnsi="Sylfaen" w:cs="Sylfaen"/>
                <w:sz w:val="16"/>
                <w:szCs w:val="16"/>
                <w:lang w:val="hy-AM"/>
              </w:rPr>
              <w:t>экономический</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в этом районе</w:t>
            </w:r>
            <w:r w:rsidRPr="007816EA">
              <w:rPr>
                <w:rFonts w:ascii="Arial AM" w:hAnsi="Arial AM" w:cs="Arial"/>
                <w:sz w:val="16"/>
                <w:szCs w:val="16"/>
                <w:lang w:val="hy-AM"/>
              </w:rPr>
              <w:t xml:space="preserve"> </w:t>
            </w:r>
            <w:r w:rsidRPr="007816EA">
              <w:rPr>
                <w:rFonts w:ascii="Sylfaen" w:hAnsi="Sylfaen" w:cs="Sylfaen"/>
                <w:sz w:val="16"/>
                <w:szCs w:val="16"/>
                <w:lang w:val="hy-AM"/>
              </w:rPr>
              <w:t>обращение</w:t>
            </w:r>
            <w:r w:rsidRPr="007816EA">
              <w:rPr>
                <w:rFonts w:ascii="Arial AM" w:hAnsi="Arial AM" w:cs="Arial"/>
                <w:sz w:val="16"/>
                <w:szCs w:val="16"/>
                <w:lang w:val="hy-AM"/>
              </w:rPr>
              <w:t xml:space="preserve"> </w:t>
            </w:r>
            <w:r w:rsidRPr="007816EA">
              <w:rPr>
                <w:rFonts w:ascii="Sylfaen" w:hAnsi="Sylfaen" w:cs="Sylfaen"/>
                <w:sz w:val="16"/>
                <w:szCs w:val="16"/>
                <w:lang w:val="hy-AM"/>
              </w:rPr>
              <w:t>объединенный</w:t>
            </w:r>
            <w:r w:rsidRPr="007816EA">
              <w:rPr>
                <w:rFonts w:ascii="Arial AM" w:hAnsi="Arial AM" w:cs="Arial"/>
                <w:sz w:val="16"/>
                <w:szCs w:val="16"/>
                <w:lang w:val="hy-AM"/>
              </w:rPr>
              <w:t xml:space="preserve"> </w:t>
            </w:r>
            <w:r w:rsidRPr="007816EA">
              <w:rPr>
                <w:rFonts w:ascii="Sylfaen" w:hAnsi="Sylfaen" w:cs="Sylfaen"/>
                <w:sz w:val="16"/>
                <w:szCs w:val="16"/>
                <w:lang w:val="hy-AM"/>
              </w:rPr>
              <w:t>со знаком</w:t>
            </w:r>
            <w:r w:rsidRPr="007816EA">
              <w:rPr>
                <w:rFonts w:ascii="Arial AM" w:hAnsi="Arial AM" w:cs="Arial"/>
                <w:sz w:val="16"/>
                <w:szCs w:val="16"/>
                <w:lang w:val="hy-AM"/>
              </w:rPr>
              <w:t>:</w:t>
            </w:r>
            <w:r w:rsidRPr="007816EA">
              <w:rPr>
                <w:rFonts w:ascii="Sylfaen" w:hAnsi="Sylfaen" w:cs="Sylfaen"/>
                <w:sz w:val="16"/>
                <w:szCs w:val="16"/>
                <w:lang w:val="hy-AM"/>
              </w:rPr>
              <w:t>Маркировка</w:t>
            </w:r>
            <w:r w:rsidRPr="007816EA">
              <w:rPr>
                <w:rFonts w:ascii="Arial AM" w:hAnsi="Arial AM"/>
                <w:sz w:val="16"/>
                <w:szCs w:val="16"/>
                <w:lang w:val="hy-AM"/>
              </w:rPr>
              <w:t xml:space="preserve"> </w:t>
            </w:r>
            <w:r w:rsidRPr="007816EA">
              <w:rPr>
                <w:rFonts w:ascii="Sylfaen" w:hAnsi="Sylfaen" w:cs="Sylfaen"/>
                <w:sz w:val="16"/>
                <w:szCs w:val="16"/>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E008B5" w:rsidRDefault="00A227A0" w:rsidP="00CB2F01">
            <w:pPr>
              <w:rPr>
                <w:sz w:val="20"/>
              </w:rPr>
            </w:pPr>
            <w:r>
              <w:rPr>
                <w:rFonts w:cs="Calibri"/>
                <w:color w:val="000000"/>
                <w:sz w:val="20"/>
                <w:szCs w:val="20"/>
              </w:rPr>
              <w:t>420: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rPr>
                <w:sz w:val="20"/>
              </w:rPr>
            </w:pPr>
            <w:r>
              <w:rPr>
                <w:sz w:val="20"/>
              </w:rPr>
              <w:t>210 000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rPr>
                <w:rFonts w:ascii="Arial AM" w:hAnsi="Arial AM"/>
                <w:sz w:val="20"/>
                <w:lang w:val="hy-AM"/>
              </w:rPr>
            </w:pPr>
            <w:r>
              <w:rPr>
                <w:rFonts w:ascii="Calibri" w:hAnsi="Calibri" w:cs="Calibri"/>
                <w:color w:val="000000"/>
                <w:sz w:val="16"/>
                <w:szCs w:val="16"/>
              </w:rPr>
              <w:t>500</w:t>
            </w:r>
          </w:p>
        </w:tc>
        <w:tc>
          <w:tcPr>
            <w:tcW w:w="1134" w:type="dxa"/>
            <w:tcBorders>
              <w:top w:val="single" w:sz="4" w:space="0" w:color="auto"/>
              <w:left w:val="nil"/>
              <w:bottom w:val="single" w:sz="4" w:space="0" w:color="auto"/>
              <w:right w:val="nil"/>
            </w:tcBorders>
          </w:tcPr>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rPr>
                <w:rFonts w:ascii="Arial AM" w:hAnsi="Arial AM"/>
                <w:sz w:val="20"/>
                <w:lang w:val="hy-AM"/>
              </w:rPr>
            </w:pPr>
            <w:r>
              <w:rPr>
                <w:rFonts w:ascii="Calibri" w:hAnsi="Calibri" w:cs="Calibri"/>
                <w:color w:val="000000"/>
                <w:sz w:val="16"/>
                <w:szCs w:val="16"/>
              </w:rPr>
              <w:t>500</w:t>
            </w:r>
          </w:p>
        </w:tc>
        <w:tc>
          <w:tcPr>
            <w:tcW w:w="1510" w:type="dxa"/>
            <w:shd w:val="clear" w:color="auto" w:fill="auto"/>
          </w:tcPr>
          <w:p w:rsidR="00A227A0" w:rsidRPr="007816EA" w:rsidRDefault="00A227A0" w:rsidP="00CB2F01">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717D8F" w:rsidRDefault="00A227A0" w:rsidP="00CB2F01">
            <w:pPr>
              <w:ind w:left="360"/>
              <w:rPr>
                <w:sz w:val="20"/>
                <w:lang w:val="hy-AM"/>
              </w:rPr>
            </w:pPr>
          </w:p>
        </w:tc>
        <w:tc>
          <w:tcPr>
            <w:tcW w:w="1260" w:type="dxa"/>
            <w:shd w:val="clear" w:color="auto" w:fill="auto"/>
          </w:tcPr>
          <w:p w:rsidR="00A227A0" w:rsidRPr="00717D8F" w:rsidRDefault="00A227A0" w:rsidP="00CB2F01">
            <w:pPr>
              <w:rPr>
                <w:rFonts w:ascii="Arial AM" w:hAnsi="Arial AM"/>
                <w:color w:val="000000"/>
                <w:sz w:val="20"/>
                <w:szCs w:val="20"/>
                <w:lang w:val="hy-AM"/>
              </w:rPr>
            </w:pPr>
          </w:p>
        </w:tc>
        <w:tc>
          <w:tcPr>
            <w:tcW w:w="1022" w:type="dxa"/>
            <w:shd w:val="clear" w:color="auto" w:fill="auto"/>
          </w:tcPr>
          <w:p w:rsidR="00A227A0" w:rsidRPr="00717D8F" w:rsidRDefault="00A227A0" w:rsidP="00CB2F01">
            <w:pPr>
              <w:rPr>
                <w:rFonts w:ascii="Sylfaen" w:hAnsi="Sylfaen" w:cs="Sylfaen"/>
                <w:sz w:val="20"/>
                <w:szCs w:val="20"/>
                <w:lang w:val="hy-AM"/>
              </w:rPr>
            </w:pPr>
          </w:p>
        </w:tc>
        <w:tc>
          <w:tcPr>
            <w:tcW w:w="845" w:type="dxa"/>
            <w:shd w:val="clear" w:color="auto" w:fill="auto"/>
          </w:tcPr>
          <w:p w:rsidR="00A227A0" w:rsidRPr="007816EA" w:rsidRDefault="00A227A0" w:rsidP="00CB2F01">
            <w:pPr>
              <w:rPr>
                <w:rFonts w:ascii="Arial AM" w:hAnsi="Arial AM"/>
                <w:sz w:val="20"/>
                <w:lang w:val="hy-AM"/>
              </w:rPr>
            </w:pPr>
          </w:p>
        </w:tc>
        <w:tc>
          <w:tcPr>
            <w:tcW w:w="5817" w:type="dxa"/>
            <w:shd w:val="clear" w:color="auto" w:fill="auto"/>
          </w:tcPr>
          <w:p w:rsidR="00A227A0" w:rsidRPr="007816EA" w:rsidRDefault="00A227A0" w:rsidP="00CB2F01">
            <w:pPr>
              <w:rPr>
                <w:rFonts w:ascii="Sylfaen" w:hAnsi="Sylfaen" w:cs="Sylfaen"/>
                <w:sz w:val="16"/>
                <w:szCs w:val="16"/>
                <w:lang w:val="hy-AM"/>
              </w:rPr>
            </w:pPr>
          </w:p>
        </w:tc>
        <w:tc>
          <w:tcPr>
            <w:tcW w:w="672" w:type="dxa"/>
            <w:shd w:val="clear" w:color="auto" w:fill="auto"/>
          </w:tcPr>
          <w:p w:rsidR="00A227A0" w:rsidRPr="00717D8F" w:rsidRDefault="00A227A0" w:rsidP="00CB2F01">
            <w:pPr>
              <w:jc w:val="center"/>
              <w:rPr>
                <w:rFonts w:ascii="Sylfaen" w:hAnsi="Sylfaen" w:cs="Sylfaen"/>
                <w:sz w:val="20"/>
                <w:szCs w:val="20"/>
                <w:lang w:val="hy-AM"/>
              </w:rPr>
            </w:pP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717D8F" w:rsidRDefault="00A227A0" w:rsidP="00CB2F01">
            <w:pPr>
              <w:rPr>
                <w:rFonts w:cs="Calibri"/>
                <w:color w:val="000000"/>
                <w:sz w:val="20"/>
                <w:szCs w:val="20"/>
                <w:lang w:val="hy-AM"/>
              </w:rPr>
            </w:pP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717D8F" w:rsidRDefault="00A227A0" w:rsidP="00CB2F01">
            <w:pPr>
              <w:rPr>
                <w:sz w:val="20"/>
                <w:lang w:val="hy-AM"/>
              </w:rPr>
            </w:pP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17D8F" w:rsidRDefault="00A227A0" w:rsidP="00CB2F01">
            <w:pPr>
              <w:rPr>
                <w:rFonts w:ascii="Calibri" w:hAnsi="Calibri" w:cs="Calibri"/>
                <w:color w:val="000000"/>
                <w:sz w:val="16"/>
                <w:szCs w:val="16"/>
                <w:lang w:val="hy-AM"/>
              </w:rPr>
            </w:pPr>
          </w:p>
        </w:tc>
        <w:tc>
          <w:tcPr>
            <w:tcW w:w="1134" w:type="dxa"/>
            <w:tcBorders>
              <w:top w:val="single" w:sz="4" w:space="0" w:color="auto"/>
              <w:left w:val="nil"/>
              <w:bottom w:val="single" w:sz="4" w:space="0" w:color="auto"/>
              <w:right w:val="nil"/>
            </w:tcBorders>
          </w:tcPr>
          <w:p w:rsidR="00A227A0" w:rsidRPr="00922334" w:rsidRDefault="00A227A0" w:rsidP="00CB2F01">
            <w:pPr>
              <w:rPr>
                <w:sz w:val="16"/>
                <w:szCs w:val="16"/>
                <w:lang w:val="hy-AM"/>
              </w:rPr>
            </w:pP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17D8F" w:rsidRDefault="00A227A0" w:rsidP="00CB2F01">
            <w:pPr>
              <w:jc w:val="center"/>
              <w:rPr>
                <w:rFonts w:ascii="Calibri" w:hAnsi="Calibri" w:cs="Calibri"/>
                <w:color w:val="000000"/>
                <w:sz w:val="16"/>
                <w:szCs w:val="16"/>
                <w:lang w:val="hy-AM"/>
              </w:rPr>
            </w:pPr>
          </w:p>
        </w:tc>
        <w:tc>
          <w:tcPr>
            <w:tcW w:w="1510" w:type="dxa"/>
            <w:shd w:val="clear" w:color="auto" w:fill="auto"/>
          </w:tcPr>
          <w:p w:rsidR="00A227A0" w:rsidRDefault="00A227A0" w:rsidP="00CB2F01">
            <w:pPr>
              <w:rPr>
                <w:rFonts w:ascii="Sylfaen" w:hAnsi="Sylfaen" w:cs="Sylfaen"/>
                <w:sz w:val="16"/>
                <w:szCs w:val="16"/>
                <w:lang w:val="hy-AM"/>
              </w:rPr>
            </w:pPr>
          </w:p>
        </w:tc>
      </w:tr>
      <w:tr w:rsidR="00A227A0" w:rsidRPr="00724982" w:rsidTr="00CB2F01">
        <w:trPr>
          <w:trHeight w:val="153"/>
        </w:trPr>
        <w:tc>
          <w:tcPr>
            <w:tcW w:w="837" w:type="dxa"/>
            <w:shd w:val="clear" w:color="auto" w:fill="auto"/>
          </w:tcPr>
          <w:p w:rsidR="00A227A0" w:rsidRPr="00800D2D" w:rsidRDefault="00A227A0" w:rsidP="00CB2F01">
            <w:pPr>
              <w:ind w:left="360"/>
              <w:rPr>
                <w:sz w:val="20"/>
              </w:rPr>
            </w:pPr>
            <w:r>
              <w:rPr>
                <w:sz w:val="20"/>
              </w:rPr>
              <w:t>6:0</w:t>
            </w:r>
            <w:r>
              <w:rPr>
                <w:sz w:val="20"/>
              </w:rPr>
              <w:lastRenderedPageBreak/>
              <w:t>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lastRenderedPageBreak/>
              <w:t>15531100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Масло</w:t>
            </w:r>
            <w:r w:rsidRPr="007816EA">
              <w:rPr>
                <w:rFonts w:ascii="Arial AM" w:hAnsi="Arial AM"/>
                <w:color w:val="000000"/>
                <w:sz w:val="20"/>
                <w:szCs w:val="20"/>
              </w:rPr>
              <w:t xml:space="preserve"> </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 xml:space="preserve">РА </w:t>
            </w:r>
            <w:r>
              <w:rPr>
                <w:rFonts w:ascii="Arial" w:hAnsi="Arial" w:cs="Arial"/>
                <w:sz w:val="20"/>
              </w:rPr>
              <w:lastRenderedPageBreak/>
              <w:t>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E008B5">
              <w:rPr>
                <w:rFonts w:ascii="Sylfaen" w:hAnsi="Sylfaen" w:cs="Sylfaen"/>
                <w:color w:val="000000"/>
                <w:sz w:val="18"/>
                <w:szCs w:val="18"/>
                <w:lang w:val="hy-AM"/>
              </w:rPr>
              <w:lastRenderedPageBreak/>
              <w:t>Сливочный крем / Упаковка:</w:t>
            </w:r>
            <w:r w:rsidRPr="00C033BC">
              <w:rPr>
                <w:rFonts w:ascii="Sylfaen" w:hAnsi="Sylfaen" w:cs="Sylfaen"/>
                <w:b/>
                <w:color w:val="000000" w:themeColor="text1"/>
                <w:sz w:val="18"/>
                <w:szCs w:val="18"/>
                <w:lang w:val="hy-AM"/>
              </w:rPr>
              <w:t>до 25 кг</w:t>
            </w:r>
            <w:r w:rsidRPr="00EF43B6">
              <w:rPr>
                <w:rFonts w:ascii="Sylfaen" w:hAnsi="Sylfaen" w:cs="Sylfaen"/>
                <w:color w:val="000000"/>
                <w:sz w:val="18"/>
                <w:szCs w:val="18"/>
                <w:lang w:val="hy-AM"/>
              </w:rPr>
              <w:t>/по сообщению клиента/;</w:t>
            </w:r>
            <w:r w:rsidRPr="00C033BC">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lastRenderedPageBreak/>
              <w:t>заводские в картонных коробках, жир молочный, жирность - не менее 82,9%, качественный, свежий, влага 15,7%, твердые немасляные компоненты 1,4%, калорийность 3090КДж/100г, в заводской упаковке, на которой указан вышеуказанный состав и Срок годности: Оставшийся срок годности на момент поставки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Этикетка: разборчивая.</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Технические в случае снабжения продовольствием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sidRPr="00771488">
              <w:rPr>
                <w:rFonts w:ascii="Sylfaen" w:hAnsi="Sylfaen" w:cs="Sylfaen"/>
                <w:sz w:val="20"/>
                <w:szCs w:val="20"/>
                <w:lang w:val="hy-AM"/>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771488" w:rsidRDefault="00A227A0" w:rsidP="00CB2F01">
            <w:pPr>
              <w:rPr>
                <w:sz w:val="20"/>
                <w:lang w:val="hy-AM"/>
              </w:rPr>
            </w:pPr>
            <w:r w:rsidRPr="00771488">
              <w:rPr>
                <w:rFonts w:cs="Calibri"/>
                <w:color w:val="000000"/>
                <w:sz w:val="20"/>
                <w:szCs w:val="20"/>
                <w:lang w:val="hy-AM"/>
              </w:rPr>
              <w:t>4700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rPr>
                <w:sz w:val="20"/>
              </w:rPr>
            </w:pPr>
            <w:r>
              <w:rPr>
                <w:sz w:val="20"/>
              </w:rPr>
              <w:t>1880000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jc w:val="center"/>
              <w:rPr>
                <w:rFonts w:ascii="Arial AM" w:hAnsi="Arial AM"/>
                <w:sz w:val="20"/>
              </w:rPr>
            </w:pPr>
            <w:r>
              <w:rPr>
                <w:rFonts w:ascii="Calibri" w:hAnsi="Calibri" w:cs="Calibri"/>
                <w:color w:val="000000"/>
                <w:sz w:val="16"/>
                <w:szCs w:val="16"/>
              </w:rPr>
              <w:t>400</w:t>
            </w:r>
          </w:p>
        </w:tc>
        <w:tc>
          <w:tcPr>
            <w:tcW w:w="1134" w:type="dxa"/>
            <w:tcBorders>
              <w:top w:val="single" w:sz="4" w:space="0" w:color="auto"/>
              <w:left w:val="nil"/>
              <w:bottom w:val="single" w:sz="4" w:space="0" w:color="auto"/>
              <w:right w:val="nil"/>
            </w:tcBorders>
          </w:tcPr>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jc w:val="center"/>
              <w:rPr>
                <w:rFonts w:ascii="Arial AM" w:hAnsi="Arial AM"/>
                <w:sz w:val="20"/>
              </w:rPr>
            </w:pPr>
            <w:r>
              <w:rPr>
                <w:rFonts w:ascii="Calibri" w:hAnsi="Calibri" w:cs="Calibri"/>
                <w:color w:val="000000"/>
                <w:sz w:val="16"/>
                <w:szCs w:val="16"/>
              </w:rPr>
              <w:t>400</w:t>
            </w:r>
          </w:p>
        </w:tc>
        <w:tc>
          <w:tcPr>
            <w:tcW w:w="1510" w:type="dxa"/>
            <w:shd w:val="clear" w:color="auto" w:fill="auto"/>
          </w:tcPr>
          <w:p w:rsidR="00A227A0" w:rsidRPr="007816EA" w:rsidRDefault="00A227A0" w:rsidP="00CB2F01">
            <w:pPr>
              <w:rPr>
                <w:rFonts w:ascii="Arial AM" w:hAnsi="Arial AM"/>
                <w:sz w:val="20"/>
                <w:lang w:val="hy-AM"/>
              </w:rPr>
            </w:pPr>
            <w:r>
              <w:rPr>
                <w:rFonts w:ascii="Sylfaen" w:hAnsi="Sylfaen" w:cs="Sylfaen"/>
                <w:sz w:val="16"/>
                <w:szCs w:val="16"/>
                <w:lang w:val="hy-AM"/>
              </w:rPr>
              <w:t xml:space="preserve">После вступления в силу договора </w:t>
            </w:r>
            <w:r>
              <w:rPr>
                <w:rFonts w:ascii="Sylfaen" w:hAnsi="Sylfaen" w:cs="Sylfaen"/>
                <w:sz w:val="16"/>
                <w:szCs w:val="16"/>
                <w:lang w:val="hy-AM"/>
              </w:rPr>
              <w:lastRenderedPageBreak/>
              <w:t>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3B5794" w:rsidRDefault="00A227A0" w:rsidP="00CB2F01">
            <w:pPr>
              <w:ind w:left="360"/>
              <w:rPr>
                <w:sz w:val="20"/>
                <w:lang w:val="en-US"/>
              </w:rPr>
            </w:pPr>
            <w:r>
              <w:rPr>
                <w:sz w:val="20"/>
              </w:rPr>
              <w:lastRenderedPageBreak/>
              <w:t>10:00</w:t>
            </w:r>
          </w:p>
        </w:tc>
        <w:tc>
          <w:tcPr>
            <w:tcW w:w="1260" w:type="dxa"/>
            <w:shd w:val="clear" w:color="auto" w:fill="auto"/>
          </w:tcPr>
          <w:p w:rsidR="00A227A0" w:rsidRPr="007816EA" w:rsidRDefault="00A227A0" w:rsidP="00CB2F01">
            <w:pPr>
              <w:rPr>
                <w:rFonts w:ascii="Arial AM" w:hAnsi="Arial AM"/>
                <w:color w:val="000000"/>
                <w:sz w:val="20"/>
                <w:szCs w:val="20"/>
              </w:rPr>
            </w:pPr>
            <w:r w:rsidRPr="007816EA">
              <w:rPr>
                <w:rFonts w:ascii="Arial AM" w:hAnsi="Arial AM"/>
                <w:color w:val="000000"/>
                <w:sz w:val="20"/>
                <w:szCs w:val="20"/>
              </w:rPr>
              <w:t>15331153</w:t>
            </w:r>
          </w:p>
        </w:tc>
        <w:tc>
          <w:tcPr>
            <w:tcW w:w="1022" w:type="dxa"/>
            <w:shd w:val="clear" w:color="auto" w:fill="auto"/>
          </w:tcPr>
          <w:p w:rsidR="00A227A0" w:rsidRPr="007816EA" w:rsidRDefault="00A227A0" w:rsidP="00CB2F01">
            <w:pPr>
              <w:rPr>
                <w:rFonts w:ascii="Sylfaen" w:hAnsi="Sylfaen" w:cs="Sylfaen"/>
                <w:color w:val="000000"/>
                <w:sz w:val="20"/>
                <w:szCs w:val="20"/>
              </w:rPr>
            </w:pPr>
            <w:r w:rsidRPr="007816EA">
              <w:rPr>
                <w:rFonts w:ascii="Sylfaen" w:hAnsi="Sylfaen" w:cs="Sylfaen"/>
                <w:color w:val="000000"/>
                <w:sz w:val="20"/>
                <w:szCs w:val="20"/>
              </w:rPr>
              <w:t>Чечевица</w:t>
            </w:r>
            <w:r w:rsidRPr="007816EA">
              <w:rPr>
                <w:rFonts w:ascii="Arial AM" w:hAnsi="Arial AM"/>
                <w:color w:val="000000"/>
                <w:sz w:val="20"/>
                <w:szCs w:val="20"/>
              </w:rPr>
              <w:t xml:space="preserve"> </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E008B5" w:rsidRDefault="00A227A0" w:rsidP="00CB2F01">
            <w:pPr>
              <w:rPr>
                <w:rFonts w:ascii="Sylfaen" w:hAnsi="Sylfaen" w:cs="Sylfaen"/>
                <w:color w:val="000000"/>
                <w:sz w:val="18"/>
                <w:szCs w:val="18"/>
                <w:lang w:val="hy-AM"/>
              </w:rPr>
            </w:pPr>
            <w:r w:rsidRPr="007816EA">
              <w:rPr>
                <w:rFonts w:ascii="Sylfaen" w:hAnsi="Sylfaen" w:cs="Sylfaen"/>
                <w:color w:val="000000"/>
                <w:sz w:val="18"/>
                <w:szCs w:val="18"/>
                <w:lang w:val="hy-AM"/>
              </w:rPr>
              <w:t>Чечевица</w:t>
            </w:r>
            <w:r w:rsidRPr="007816EA">
              <w:rPr>
                <w:rFonts w:ascii="Arial AM" w:hAnsi="Arial AM"/>
                <w:color w:val="000000"/>
                <w:sz w:val="18"/>
                <w:szCs w:val="18"/>
                <w:lang w:val="hy-AM"/>
              </w:rPr>
              <w:t xml:space="preserve">  1-</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сорт</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13213-77</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17D8F">
              <w:rPr>
                <w:rFonts w:ascii="Sylfaen" w:hAnsi="Sylfaen" w:cs="Sylfaen"/>
                <w:b/>
                <w:color w:val="000000" w:themeColor="text1"/>
                <w:sz w:val="18"/>
                <w:szCs w:val="18"/>
                <w:lang w:val="hy-AM"/>
              </w:rPr>
              <w:t>Упаковка:</w:t>
            </w:r>
            <w:r w:rsidRPr="00717D8F">
              <w:rPr>
                <w:rFonts w:ascii="Arial AM" w:hAnsi="Arial AM"/>
                <w:b/>
                <w:color w:val="000000" w:themeColor="text1"/>
                <w:sz w:val="18"/>
                <w:szCs w:val="18"/>
                <w:lang w:val="hy-AM"/>
              </w:rPr>
              <w:t xml:space="preserve"> </w:t>
            </w:r>
            <w:r w:rsidRPr="00717D8F">
              <w:rPr>
                <w:rFonts w:ascii="Sylfaen" w:hAnsi="Sylfaen" w:cs="Sylfaen"/>
                <w:b/>
                <w:color w:val="000000" w:themeColor="text1"/>
                <w:sz w:val="18"/>
                <w:szCs w:val="18"/>
                <w:lang w:val="hy-AM"/>
              </w:rPr>
              <w:t>максимум</w:t>
            </w:r>
            <w:r w:rsidRPr="00717D8F">
              <w:rPr>
                <w:rFonts w:ascii="Arial AM" w:hAnsi="Arial AM"/>
                <w:b/>
                <w:color w:val="000000" w:themeColor="text1"/>
                <w:sz w:val="18"/>
                <w:szCs w:val="18"/>
                <w:lang w:val="hy-AM"/>
              </w:rPr>
              <w:t>5:00</w:t>
            </w:r>
            <w:r w:rsidRPr="00717D8F">
              <w:rPr>
                <w:rFonts w:ascii="Sylfaen" w:hAnsi="Sylfaen" w:cs="Sylfaen"/>
                <w:b/>
                <w:color w:val="000000" w:themeColor="text1"/>
                <w:sz w:val="18"/>
                <w:szCs w:val="18"/>
                <w:lang w:val="hy-AM"/>
              </w:rPr>
              <w:t>кг или 25 кг</w:t>
            </w:r>
            <w:r w:rsidRPr="00717D8F">
              <w:rPr>
                <w:rFonts w:ascii="Arial AM" w:hAnsi="Arial AM"/>
                <w:color w:val="000000" w:themeColor="text1"/>
                <w:sz w:val="18"/>
                <w:szCs w:val="18"/>
                <w:lang w:val="hy-AM"/>
              </w:rPr>
              <w:t>:</w:t>
            </w:r>
            <w:r w:rsidRPr="007816EA">
              <w:rPr>
                <w:rFonts w:ascii="Sylfaen" w:hAnsi="Sylfaen" w:cs="Sylfaen"/>
                <w:color w:val="000000"/>
                <w:sz w:val="18"/>
                <w:szCs w:val="18"/>
                <w:lang w:val="hy-AM"/>
              </w:rPr>
              <w:t>гомосексуал</w:t>
            </w:r>
            <w:r w:rsidRPr="007816EA">
              <w:rPr>
                <w:rFonts w:ascii="Arial AM" w:hAnsi="Arial AM"/>
                <w:color w:val="000000"/>
                <w:sz w:val="18"/>
                <w:szCs w:val="18"/>
                <w:lang w:val="hy-AM"/>
              </w:rPr>
              <w:t>,</w:t>
            </w:r>
            <w:r w:rsidRPr="007816EA">
              <w:rPr>
                <w:rFonts w:ascii="Sylfaen" w:hAnsi="Sylfaen" w:cs="Sylfaen"/>
                <w:color w:val="000000"/>
                <w:sz w:val="18"/>
                <w:szCs w:val="18"/>
                <w:lang w:val="hy-AM"/>
              </w:rPr>
              <w:t>темный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цвет</w:t>
            </w:r>
            <w:r w:rsidRPr="007816EA">
              <w:rPr>
                <w:rFonts w:ascii="Arial AM" w:hAnsi="Arial AM"/>
                <w:color w:val="000000"/>
                <w:sz w:val="18"/>
                <w:szCs w:val="18"/>
                <w:lang w:val="hy-AM"/>
              </w:rPr>
              <w:t>,</w:t>
            </w:r>
            <w:r w:rsidRPr="007816EA">
              <w:rPr>
                <w:rFonts w:ascii="Sylfaen" w:hAnsi="Sylfaen" w:cs="Sylfaen"/>
                <w:color w:val="000000"/>
                <w:sz w:val="18"/>
                <w:szCs w:val="18"/>
                <w:lang w:val="hy-AM"/>
              </w:rPr>
              <w:t>откалиброван по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середина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размер</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сухой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15,5%</w:t>
            </w:r>
            <w:r w:rsidRPr="007816EA">
              <w:rPr>
                <w:rFonts w:ascii="Sylfaen" w:hAnsi="Sylfaen" w:cs="Sylfaen"/>
                <w:color w:val="000000"/>
                <w:sz w:val="18"/>
                <w:szCs w:val="18"/>
                <w:lang w:val="hy-AM"/>
              </w:rPr>
              <w:t>почему?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для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запланировано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полиэтилен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пленкой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маркировкой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18:00</w:t>
            </w:r>
            <w:r w:rsidRPr="007816EA">
              <w:rPr>
                <w:rFonts w:ascii="Sylfaen" w:hAnsi="Sylfaen" w:cs="Sylfaen"/>
                <w:color w:val="000000"/>
                <w:sz w:val="18"/>
                <w:szCs w:val="18"/>
                <w:lang w:val="hy-AM"/>
              </w:rPr>
              <w:t>месяц.</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разборчиво.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lastRenderedPageBreak/>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874:</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зерна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015/2011)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771488" w:rsidRDefault="00A227A0" w:rsidP="00CB2F01">
            <w:pPr>
              <w:jc w:val="center"/>
              <w:rPr>
                <w:rFonts w:ascii="Sylfaen" w:hAnsi="Sylfaen" w:cs="Sylfaen"/>
                <w:sz w:val="20"/>
                <w:szCs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771488" w:rsidRDefault="00A227A0" w:rsidP="00CB2F01">
            <w:pPr>
              <w:rPr>
                <w:rFonts w:cs="Calibri"/>
                <w:color w:val="000000"/>
                <w:sz w:val="20"/>
                <w:szCs w:val="20"/>
                <w:lang w:val="hy-AM"/>
              </w:rPr>
            </w:pPr>
            <w:r>
              <w:rPr>
                <w:rFonts w:ascii="Arial AM" w:hAnsi="Arial AM" w:cs="Calibri"/>
                <w:color w:val="000000"/>
                <w:sz w:val="20"/>
                <w:szCs w:val="20"/>
              </w:rPr>
              <w:t>6:00</w:t>
            </w:r>
            <w:r>
              <w:rPr>
                <w:rFonts w:cs="Calibri"/>
                <w:color w:val="000000"/>
                <w:sz w:val="20"/>
                <w:szCs w:val="20"/>
              </w:rPr>
              <w:t>5:00</w:t>
            </w:r>
            <w:r>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717D8F" w:rsidRDefault="00A227A0" w:rsidP="00CB2F01">
            <w:pPr>
              <w:rPr>
                <w:sz w:val="20"/>
                <w:lang w:val="en-US"/>
              </w:rPr>
            </w:pPr>
            <w:r>
              <w:rPr>
                <w:sz w:val="20"/>
              </w:rPr>
              <w:t>97500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Default="00A227A0" w:rsidP="00CB2F01">
            <w:pPr>
              <w:jc w:val="center"/>
              <w:rPr>
                <w:rFonts w:ascii="Calibri" w:hAnsi="Calibri" w:cs="Calibri"/>
                <w:color w:val="000000"/>
                <w:sz w:val="16"/>
                <w:szCs w:val="16"/>
              </w:rPr>
            </w:pPr>
            <w:r>
              <w:rPr>
                <w:sz w:val="20"/>
                <w:lang w:val="hy-AM"/>
              </w:rPr>
              <w:t>150:</w:t>
            </w:r>
          </w:p>
        </w:tc>
        <w:tc>
          <w:tcPr>
            <w:tcW w:w="1134" w:type="dxa"/>
            <w:shd w:val="clear" w:color="auto" w:fill="auto"/>
          </w:tcPr>
          <w:p w:rsidR="00A227A0" w:rsidRPr="00922334" w:rsidRDefault="00A227A0" w:rsidP="00CB2F01">
            <w:pPr>
              <w:rPr>
                <w:sz w:val="16"/>
                <w:szCs w:val="16"/>
                <w:lang w:val="hy-AM"/>
              </w:rPr>
            </w:pPr>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Default="00A227A0" w:rsidP="00CB2F01">
            <w:pPr>
              <w:jc w:val="center"/>
              <w:rPr>
                <w:rFonts w:ascii="Calibri" w:hAnsi="Calibri" w:cs="Calibri"/>
                <w:color w:val="000000"/>
                <w:sz w:val="16"/>
                <w:szCs w:val="16"/>
              </w:rPr>
            </w:pPr>
            <w:r>
              <w:rPr>
                <w:sz w:val="20"/>
                <w:lang w:val="hy-AM"/>
              </w:rPr>
              <w:t>150:</w:t>
            </w:r>
          </w:p>
        </w:tc>
        <w:tc>
          <w:tcPr>
            <w:tcW w:w="1510" w:type="dxa"/>
            <w:shd w:val="clear" w:color="auto" w:fill="auto"/>
          </w:tcPr>
          <w:p w:rsidR="00A227A0" w:rsidRDefault="00A227A0" w:rsidP="00CB2F01">
            <w:pPr>
              <w:rPr>
                <w:rFonts w:ascii="Sylfaen" w:hAnsi="Sylfaen" w:cs="Sylfaen"/>
                <w:sz w:val="16"/>
                <w:szCs w:val="16"/>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800D2D" w:rsidRDefault="00A227A0" w:rsidP="00CB2F01">
            <w:pPr>
              <w:ind w:left="360"/>
              <w:rPr>
                <w:sz w:val="20"/>
              </w:rPr>
            </w:pPr>
            <w:r>
              <w:rPr>
                <w:sz w:val="20"/>
              </w:rPr>
              <w:lastRenderedPageBreak/>
              <w:t>15:00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15111120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Говядина</w:t>
            </w:r>
            <w:r w:rsidRPr="007816EA">
              <w:rPr>
                <w:rFonts w:ascii="Arial AM" w:hAnsi="Arial AM"/>
                <w:color w:val="000000"/>
                <w:sz w:val="20"/>
                <w:szCs w:val="20"/>
              </w:rPr>
              <w:t xml:space="preserve">  </w:t>
            </w:r>
            <w:r w:rsidRPr="007816EA">
              <w:rPr>
                <w:rFonts w:ascii="Sylfaen" w:hAnsi="Sylfaen" w:cs="Sylfaen"/>
                <w:color w:val="000000"/>
                <w:sz w:val="20"/>
                <w:szCs w:val="20"/>
              </w:rPr>
              <w:t>мясо</w:t>
            </w:r>
            <w:r w:rsidRPr="007816EA">
              <w:rPr>
                <w:rFonts w:ascii="Arial AM" w:hAnsi="Arial AM"/>
                <w:color w:val="000000"/>
                <w:sz w:val="20"/>
                <w:szCs w:val="20"/>
              </w:rPr>
              <w:t xml:space="preserve"> </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говядина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 xml:space="preserve">  </w:t>
            </w:r>
            <w:r w:rsidRPr="00EF43B6">
              <w:rPr>
                <w:rFonts w:ascii="Arial" w:hAnsi="Arial" w:cs="Arial"/>
                <w:color w:val="000000"/>
                <w:sz w:val="18"/>
                <w:szCs w:val="18"/>
                <w:lang w:val="hy-AM"/>
              </w:rPr>
              <w:t>бойня</w:t>
            </w:r>
            <w:r w:rsidRPr="00EF43B6">
              <w:rPr>
                <w:rFonts w:ascii="Arial AM" w:hAnsi="Arial AM"/>
                <w:color w:val="000000"/>
                <w:sz w:val="18"/>
                <w:szCs w:val="18"/>
                <w:lang w:val="hy-AM"/>
              </w:rPr>
              <w:t xml:space="preserve"> </w:t>
            </w:r>
            <w:r w:rsidRPr="00EF43B6">
              <w:rPr>
                <w:rFonts w:ascii="Arial" w:hAnsi="Arial" w:cs="Arial"/>
                <w:color w:val="000000"/>
                <w:sz w:val="18"/>
                <w:szCs w:val="18"/>
                <w:lang w:val="hy-AM"/>
              </w:rPr>
              <w:t>источник</w:t>
            </w:r>
            <w:r w:rsidRPr="007816EA">
              <w:rPr>
                <w:rFonts w:ascii="Sylfaen" w:hAnsi="Sylfaen" w:cs="Sylfaen"/>
                <w:color w:val="000000"/>
                <w:sz w:val="18"/>
                <w:szCs w:val="18"/>
                <w:lang w:val="hy-AM"/>
              </w:rPr>
              <w:t>пропорционально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разделенный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замороженный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жирный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20%,</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развитый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мышцами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хранится</w:t>
            </w:r>
            <w:r w:rsidRPr="007816EA">
              <w:rPr>
                <w:rFonts w:ascii="Arial AM" w:hAnsi="Arial AM"/>
                <w:color w:val="000000"/>
                <w:sz w:val="18"/>
                <w:szCs w:val="18"/>
                <w:lang w:val="hy-AM"/>
              </w:rPr>
              <w:t>0:</w:t>
            </w:r>
            <w:r w:rsidRPr="007816EA">
              <w:rPr>
                <w:rFonts w:ascii="Sylfaen" w:hAnsi="Sylfaen" w:cs="Sylfaen"/>
                <w:color w:val="000000"/>
                <w:sz w:val="18"/>
                <w:szCs w:val="18"/>
                <w:lang w:val="hy-AM"/>
              </w:rPr>
              <w:t>ой</w:t>
            </w:r>
            <w:r w:rsidRPr="007816EA">
              <w:rPr>
                <w:rFonts w:ascii="Arial AM" w:hAnsi="Arial AM"/>
                <w:color w:val="000000"/>
                <w:sz w:val="18"/>
                <w:szCs w:val="18"/>
                <w:lang w:val="hy-AM"/>
              </w:rPr>
              <w:t>С -</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4:</w:t>
            </w:r>
            <w:r w:rsidRPr="007816EA">
              <w:rPr>
                <w:rFonts w:ascii="Sylfaen" w:hAnsi="Sylfaen" w:cs="Sylfaen"/>
                <w:color w:val="000000"/>
                <w:sz w:val="18"/>
                <w:szCs w:val="18"/>
                <w:lang w:val="hy-AM"/>
              </w:rPr>
              <w:t>ой</w:t>
            </w:r>
            <w:r w:rsidRPr="007816EA">
              <w:rPr>
                <w:rFonts w:ascii="Arial AM" w:hAnsi="Arial AM"/>
                <w:color w:val="000000"/>
                <w:sz w:val="18"/>
                <w:szCs w:val="18"/>
                <w:lang w:val="hy-AM"/>
              </w:rPr>
              <w:t>С:</w:t>
            </w:r>
            <w:r w:rsidRPr="007816EA">
              <w:rPr>
                <w:rFonts w:ascii="Sylfaen" w:hAnsi="Sylfaen" w:cs="Sylfaen"/>
                <w:color w:val="000000"/>
                <w:sz w:val="18"/>
                <w:szCs w:val="18"/>
                <w:lang w:val="hy-AM"/>
              </w:rPr>
              <w:t>температура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в 6</w:t>
            </w:r>
            <w:r w:rsidRPr="007816EA">
              <w:rPr>
                <w:rFonts w:ascii="Sylfaen" w:hAnsi="Sylfaen" w:cs="Sylfaen"/>
                <w:color w:val="000000"/>
                <w:sz w:val="18"/>
                <w:szCs w:val="18"/>
                <w:lang w:val="hy-AM"/>
              </w:rPr>
              <w:t>час:</w:t>
            </w:r>
            <w:r w:rsidRPr="007816EA">
              <w:rPr>
                <w:rFonts w:ascii="Arial AM" w:hAnsi="Arial AM"/>
                <w:color w:val="000000"/>
                <w:sz w:val="18"/>
                <w:szCs w:val="18"/>
                <w:lang w:val="hy-AM"/>
              </w:rPr>
              <w:t>-</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 я:</w:t>
            </w:r>
            <w:r w:rsidRPr="007816EA">
              <w:rPr>
                <w:rFonts w:ascii="Sylfaen" w:hAnsi="Sylfaen" w:cs="Sylfaen"/>
                <w:color w:val="000000"/>
                <w:sz w:val="18"/>
                <w:szCs w:val="18"/>
                <w:lang w:val="hy-AM"/>
              </w:rPr>
              <w:t>плодородия</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замороженный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замороженный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бык</w:t>
            </w:r>
            <w:r w:rsidRPr="007816EA">
              <w:rPr>
                <w:rFonts w:ascii="Arial AM" w:hAnsi="Arial AM"/>
                <w:color w:val="000000"/>
                <w:sz w:val="18"/>
                <w:szCs w:val="18"/>
                <w:lang w:val="hy-AM"/>
              </w:rPr>
              <w:t>,</w:t>
            </w:r>
            <w:r w:rsidRPr="007816EA">
              <w:rPr>
                <w:rFonts w:ascii="Sylfaen" w:hAnsi="Sylfaen" w:cs="Sylfaen"/>
                <w:color w:val="000000"/>
                <w:sz w:val="18"/>
                <w:szCs w:val="18"/>
                <w:lang w:val="hy-AM"/>
              </w:rPr>
              <w:t>Эринге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поверхность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 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соотношение</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соответственно</w:t>
            </w:r>
            <w:r w:rsidRPr="007816EA">
              <w:rPr>
                <w:rFonts w:ascii="Arial AM" w:hAnsi="Arial AM"/>
                <w:color w:val="000000"/>
                <w:sz w:val="18"/>
                <w:szCs w:val="18"/>
                <w:lang w:val="hy-AM"/>
              </w:rPr>
              <w:t>0 %</w:t>
            </w:r>
            <w:r w:rsidRPr="007816EA">
              <w:rPr>
                <w:rFonts w:ascii="Sylfaen" w:hAnsi="Sylfaen" w:cs="Sylfaen"/>
                <w:color w:val="000000"/>
                <w:sz w:val="18"/>
                <w:szCs w:val="18"/>
                <w:lang w:val="hy-AM"/>
              </w:rPr>
              <w:t>и:</w:t>
            </w:r>
            <w:r w:rsidRPr="007816EA">
              <w:rPr>
                <w:rFonts w:ascii="Arial AM" w:hAnsi="Arial AM"/>
                <w:color w:val="000000"/>
                <w:sz w:val="18"/>
                <w:szCs w:val="18"/>
                <w:lang w:val="hy-AM"/>
              </w:rPr>
              <w:t>100%</w:t>
            </w:r>
            <w:r w:rsidRPr="007816EA">
              <w:rPr>
                <w:rFonts w:ascii="Sylfaen" w:hAnsi="Sylfaen" w:cs="Sylfaen"/>
                <w:color w:val="000000"/>
                <w:sz w:val="18"/>
                <w:szCs w:val="18"/>
                <w:lang w:val="hy-AM"/>
              </w:rPr>
              <w:t>упакованный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тканью</w:t>
            </w:r>
            <w:r w:rsidRPr="007816EA">
              <w:rPr>
                <w:rFonts w:ascii="Arial AM" w:hAnsi="Arial AM"/>
                <w:color w:val="000000"/>
                <w:sz w:val="18"/>
                <w:szCs w:val="18"/>
                <w:lang w:val="hy-AM"/>
              </w:rPr>
              <w:t>(</w:t>
            </w:r>
            <w:r w:rsidRPr="007816EA">
              <w:rPr>
                <w:rFonts w:ascii="Sylfaen" w:hAnsi="Sylfaen" w:cs="Sylfaen"/>
                <w:color w:val="000000"/>
                <w:sz w:val="18"/>
                <w:szCs w:val="18"/>
                <w:lang w:val="hy-AM"/>
              </w:rPr>
              <w:t>с предвзятостью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марлей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коробками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полиэтилен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упаковкой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 xml:space="preserve">779-55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Поставлять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мышц</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глубокий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температура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нуждаться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8 часов</w:t>
            </w:r>
            <w:r w:rsidRPr="007816EA">
              <w:rPr>
                <w:rFonts w:ascii="Sylfaen" w:hAnsi="Sylfaen" w:cs="Sylfaen"/>
                <w:color w:val="000000"/>
                <w:sz w:val="18"/>
                <w:szCs w:val="18"/>
                <w:lang w:val="hy-AM"/>
              </w:rPr>
              <w:t>степень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ХСТ:</w:t>
            </w:r>
            <w:r w:rsidRPr="007816EA">
              <w:rPr>
                <w:rFonts w:ascii="Arial AM" w:hAnsi="Arial AM"/>
                <w:color w:val="000000"/>
                <w:sz w:val="18"/>
                <w:szCs w:val="18"/>
                <w:lang w:val="hy-AM"/>
              </w:rPr>
              <w:t>342-2011</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034/2013)</w:t>
            </w:r>
            <w:r w:rsidRPr="007816EA">
              <w:rPr>
                <w:rFonts w:ascii="Sylfaen" w:hAnsi="Sylfaen" w:cs="Sylfaen"/>
                <w:color w:val="000000"/>
                <w:sz w:val="18"/>
                <w:szCs w:val="18"/>
                <w:lang w:val="hy-AM"/>
              </w:rPr>
              <w:t>регламента.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поставки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после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может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заморозить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rPr>
                <w:rFonts w:ascii="Arial AM" w:hAnsi="Arial AM"/>
                <w:sz w:val="20"/>
                <w:lang w:val="hy-AM"/>
              </w:rPr>
            </w:pPr>
            <w:r w:rsidRPr="007816EA">
              <w:rPr>
                <w:rFonts w:ascii="Arial AM" w:hAnsi="Arial AM" w:cs="Calibri"/>
                <w:color w:val="000000"/>
                <w:sz w:val="20"/>
                <w:szCs w:val="20"/>
              </w:rPr>
              <w:t>4300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rPr>
                <w:sz w:val="20"/>
              </w:rPr>
            </w:pPr>
            <w:r>
              <w:rPr>
                <w:sz w:val="20"/>
              </w:rPr>
              <w:t>2150000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jc w:val="center"/>
              <w:rPr>
                <w:rFonts w:ascii="Arial AM" w:hAnsi="Arial AM"/>
                <w:sz w:val="20"/>
              </w:rPr>
            </w:pPr>
            <w:r>
              <w:rPr>
                <w:rFonts w:ascii="Calibri" w:hAnsi="Calibri" w:cs="Calibri"/>
                <w:color w:val="000000"/>
                <w:sz w:val="16"/>
                <w:szCs w:val="16"/>
              </w:rPr>
              <w:t>500</w:t>
            </w:r>
          </w:p>
        </w:tc>
        <w:tc>
          <w:tcPr>
            <w:tcW w:w="1134" w:type="dxa"/>
            <w:tcBorders>
              <w:top w:val="single" w:sz="4" w:space="0" w:color="auto"/>
              <w:left w:val="nil"/>
              <w:bottom w:val="single" w:sz="4" w:space="0" w:color="auto"/>
              <w:right w:val="nil"/>
            </w:tcBorders>
          </w:tcPr>
          <w:p w:rsidR="00A227A0" w:rsidRDefault="00A227A0" w:rsidP="00CB2F01">
            <w:pPr>
              <w:autoSpaceDE w:val="0"/>
              <w:autoSpaceDN w:val="0"/>
              <w:adjustRightInd w:val="0"/>
              <w:rPr>
                <w:rFonts w:ascii="Calibri" w:eastAsiaTheme="minorHAnsi" w:hAnsi="Calibri" w:cs="Calibri"/>
                <w:b/>
                <w:bCs/>
                <w:color w:val="000000"/>
                <w:sz w:val="16"/>
                <w:szCs w:val="16"/>
              </w:rPr>
            </w:pPr>
            <w:r w:rsidRPr="00922334">
              <w:rPr>
                <w:sz w:val="16"/>
                <w:szCs w:val="16"/>
                <w:lang w:val="hy-AM"/>
              </w:rPr>
              <w:t>К. ул. Веди Араратяна 81</w:t>
            </w: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Pr="00EF3AD0" w:rsidRDefault="00A227A0" w:rsidP="00CB2F01"/>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jc w:val="center"/>
              <w:rPr>
                <w:rFonts w:ascii="Arial AM" w:hAnsi="Arial AM"/>
                <w:sz w:val="20"/>
              </w:rPr>
            </w:pPr>
            <w:r>
              <w:rPr>
                <w:rFonts w:ascii="Calibri" w:hAnsi="Calibri" w:cs="Calibri"/>
                <w:color w:val="000000"/>
                <w:sz w:val="16"/>
                <w:szCs w:val="16"/>
              </w:rPr>
              <w:t>500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800D2D" w:rsidRDefault="00A227A0" w:rsidP="00CB2F01">
            <w:pPr>
              <w:ind w:left="360"/>
              <w:rPr>
                <w:sz w:val="20"/>
              </w:rPr>
            </w:pPr>
            <w:r>
              <w:rPr>
                <w:sz w:val="20"/>
              </w:rPr>
              <w:lastRenderedPageBreak/>
              <w:t>16:00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15112160</w:t>
            </w:r>
          </w:p>
        </w:tc>
        <w:tc>
          <w:tcPr>
            <w:tcW w:w="1022" w:type="dxa"/>
            <w:shd w:val="clear" w:color="auto" w:fill="auto"/>
          </w:tcPr>
          <w:p w:rsidR="00A227A0" w:rsidRPr="00E004FB" w:rsidRDefault="00A227A0" w:rsidP="00CB2F01">
            <w:pPr>
              <w:rPr>
                <w:sz w:val="20"/>
              </w:rPr>
            </w:pPr>
            <w:r w:rsidRPr="007816EA">
              <w:rPr>
                <w:rFonts w:ascii="Sylfaen" w:hAnsi="Sylfaen" w:cs="Sylfaen"/>
                <w:color w:val="000000"/>
                <w:sz w:val="20"/>
                <w:szCs w:val="20"/>
                <w:lang w:val="hy-AM"/>
              </w:rPr>
              <w:t>Курица</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грудь</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18"/>
                <w:szCs w:val="18"/>
                <w:lang w:val="hy-AM"/>
              </w:rPr>
              <w:t>Курица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грудь</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анемичный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пахнет</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воздухонепроницаемый</w:t>
            </w:r>
            <w:r w:rsidRPr="007816EA">
              <w:rPr>
                <w:rFonts w:ascii="Arial AM" w:hAnsi="Arial AM"/>
                <w:color w:val="000000"/>
                <w:sz w:val="18"/>
                <w:szCs w:val="18"/>
                <w:lang w:val="hy-AM"/>
              </w:rPr>
              <w:t>,</w:t>
            </w:r>
            <w:r w:rsidRPr="0017458E">
              <w:rPr>
                <w:rFonts w:ascii="Arial" w:hAnsi="Arial" w:cs="Arial"/>
                <w:color w:val="000000"/>
                <w:sz w:val="18"/>
                <w:szCs w:val="18"/>
                <w:lang w:val="hy-AM"/>
              </w:rPr>
              <w:t>фабрика</w:t>
            </w:r>
            <w:r w:rsidRPr="0017458E">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упакованный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для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запланировано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контейнеру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слитый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дозе</w:t>
            </w:r>
            <w:r w:rsidRPr="007816EA">
              <w:rPr>
                <w:rFonts w:ascii="Arial AM" w:hAnsi="Arial AM"/>
                <w:color w:val="000000"/>
                <w:sz w:val="18"/>
                <w:szCs w:val="18"/>
                <w:lang w:val="hy-AM"/>
              </w:rPr>
              <w:t>,</w:t>
            </w:r>
            <w:r w:rsidRPr="00C033BC">
              <w:rPr>
                <w:rFonts w:ascii="Arial AM" w:hAnsi="Arial AM"/>
                <w:color w:val="000000" w:themeColor="text1"/>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034/2013)</w:t>
            </w:r>
            <w:r w:rsidRPr="007816EA">
              <w:rPr>
                <w:rFonts w:ascii="Sylfaen" w:hAnsi="Sylfaen" w:cs="Sylfaen"/>
                <w:color w:val="000000"/>
                <w:sz w:val="18"/>
                <w:szCs w:val="18"/>
                <w:lang w:val="hy-AM"/>
              </w:rPr>
              <w:t>регламента.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От получения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после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может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заморозить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247AED" w:rsidRDefault="00A227A0" w:rsidP="00CB2F01">
            <w:pPr>
              <w:rPr>
                <w:sz w:val="20"/>
              </w:rPr>
            </w:pPr>
            <w:r>
              <w:rPr>
                <w:rFonts w:cs="Calibri"/>
                <w:color w:val="000000"/>
                <w:sz w:val="20"/>
                <w:szCs w:val="20"/>
              </w:rPr>
              <w:t>2800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717D8F" w:rsidRDefault="00A227A0" w:rsidP="00CB2F01">
            <w:pPr>
              <w:rPr>
                <w:sz w:val="20"/>
                <w:lang w:val="en-US"/>
              </w:rPr>
            </w:pPr>
            <w:r>
              <w:rPr>
                <w:sz w:val="20"/>
              </w:rPr>
              <w:t>924000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Calibri" w:hAnsi="Calibri" w:cs="Calibri"/>
                <w:color w:val="000000"/>
                <w:sz w:val="16"/>
                <w:szCs w:val="16"/>
              </w:rPr>
              <w:t>330:</w:t>
            </w:r>
          </w:p>
        </w:tc>
        <w:tc>
          <w:tcPr>
            <w:tcW w:w="1134" w:type="dxa"/>
            <w:tcBorders>
              <w:top w:val="single" w:sz="4" w:space="0" w:color="auto"/>
              <w:left w:val="nil"/>
              <w:bottom w:val="single" w:sz="4" w:space="0" w:color="auto"/>
              <w:right w:val="nil"/>
            </w:tcBorders>
          </w:tcPr>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pPr>
            <w:r w:rsidRPr="00EF3AD0">
              <w:rPr>
                <w:rFonts w:ascii="Calibri" w:eastAsiaTheme="minorHAnsi" w:hAnsi="Calibri" w:cs="Calibri"/>
                <w:b/>
                <w:bCs/>
                <w:color w:val="000000"/>
                <w:sz w:val="16"/>
                <w:szCs w:val="16"/>
                <w:lang w:val="hy-AM"/>
              </w:rPr>
              <w:t>К. ул. Веди Араратяна 81</w:t>
            </w:r>
          </w:p>
          <w:p w:rsidR="00A227A0" w:rsidRDefault="00A227A0" w:rsidP="00CB2F01"/>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Calibri" w:hAnsi="Calibri" w:cs="Calibri"/>
                <w:color w:val="000000"/>
                <w:sz w:val="16"/>
                <w:szCs w:val="16"/>
              </w:rPr>
              <w:t>330: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800D2D" w:rsidRDefault="00A227A0" w:rsidP="00CB2F01">
            <w:pPr>
              <w:ind w:left="360"/>
              <w:rPr>
                <w:sz w:val="20"/>
              </w:rPr>
            </w:pPr>
            <w:r>
              <w:rPr>
                <w:sz w:val="20"/>
              </w:rPr>
              <w:t>17:00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15541200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Сыр</w:t>
            </w:r>
            <w:r w:rsidRPr="007816EA">
              <w:rPr>
                <w:rFonts w:ascii="Arial AM" w:hAnsi="Arial AM"/>
                <w:color w:val="000000"/>
                <w:sz w:val="20"/>
                <w:szCs w:val="20"/>
              </w:rPr>
              <w:t xml:space="preserve"> </w:t>
            </w:r>
            <w:r w:rsidRPr="007816EA">
              <w:rPr>
                <w:rFonts w:ascii="Sylfaen" w:hAnsi="Sylfaen" w:cs="Sylfaen"/>
                <w:color w:val="000000"/>
                <w:sz w:val="20"/>
                <w:szCs w:val="20"/>
              </w:rPr>
              <w:t>Чанах</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w:t>
            </w:r>
            <w:r>
              <w:rPr>
                <w:rFonts w:ascii="Arial" w:hAnsi="Arial" w:cs="Arial"/>
                <w:sz w:val="20"/>
              </w:rPr>
              <w:lastRenderedPageBreak/>
              <w:t>лент</w:t>
            </w:r>
          </w:p>
        </w:tc>
        <w:tc>
          <w:tcPr>
            <w:tcW w:w="5817" w:type="dxa"/>
            <w:shd w:val="clear" w:color="auto" w:fill="auto"/>
          </w:tcPr>
          <w:p w:rsidR="00A227A0" w:rsidRPr="007816EA" w:rsidRDefault="00A227A0" w:rsidP="00CB2F01">
            <w:pPr>
              <w:rPr>
                <w:rFonts w:ascii="Arial AM" w:hAnsi="Arial AM"/>
                <w:sz w:val="20"/>
                <w:lang w:val="hy-AM"/>
              </w:rPr>
            </w:pPr>
            <w:r w:rsidRPr="00C033BC">
              <w:rPr>
                <w:rFonts w:ascii="Arial AM" w:hAnsi="Arial AM"/>
                <w:b/>
                <w:color w:val="000000" w:themeColor="text1"/>
                <w:sz w:val="18"/>
                <w:szCs w:val="18"/>
                <w:lang w:val="hy-AM"/>
              </w:rPr>
              <w:lastRenderedPageBreak/>
              <w:t>"</w:t>
            </w:r>
            <w:r w:rsidRPr="00C033BC">
              <w:rPr>
                <w:rFonts w:ascii="Sylfaen" w:hAnsi="Sylfaen" w:cs="Sylfaen"/>
                <w:b/>
                <w:color w:val="000000" w:themeColor="text1"/>
                <w:sz w:val="18"/>
                <w:szCs w:val="18"/>
                <w:lang w:val="hy-AM"/>
              </w:rPr>
              <w:t>Чанах</w:t>
            </w:r>
            <w:r w:rsidRPr="00C033BC">
              <w:rPr>
                <w:rFonts w:ascii="Arial AM" w:hAnsi="Arial AM"/>
                <w:b/>
                <w:color w:val="000000" w:themeColor="text1"/>
                <w:sz w:val="18"/>
                <w:szCs w:val="18"/>
                <w:lang w:val="hy-AM"/>
              </w:rPr>
              <w:t>/</w:t>
            </w:r>
            <w:r w:rsidRPr="00C033BC">
              <w:rPr>
                <w:rFonts w:ascii="Sylfaen" w:hAnsi="Sylfaen" w:cs="Sylfaen"/>
                <w:b/>
                <w:color w:val="000000" w:themeColor="text1"/>
                <w:sz w:val="18"/>
                <w:szCs w:val="18"/>
                <w:lang w:val="hy-AM"/>
              </w:rPr>
              <w:t>упаковка:</w:t>
            </w:r>
            <w:r w:rsidRPr="00C033BC">
              <w:rPr>
                <w:rFonts w:ascii="Arial AM" w:hAnsi="Arial AM"/>
                <w:b/>
                <w:color w:val="000000" w:themeColor="text1"/>
                <w:sz w:val="18"/>
                <w:szCs w:val="18"/>
                <w:lang w:val="hy-AM"/>
              </w:rPr>
              <w:t>4-6:</w:t>
            </w:r>
            <w:r w:rsidRPr="00C033BC">
              <w:rPr>
                <w:rFonts w:ascii="Sylfaen" w:hAnsi="Sylfaen" w:cs="Sylfaen"/>
                <w:b/>
                <w:color w:val="000000" w:themeColor="text1"/>
                <w:sz w:val="18"/>
                <w:szCs w:val="18"/>
                <w:lang w:val="hy-AM"/>
              </w:rPr>
              <w:t>кг</w:t>
            </w:r>
            <w:r w:rsidRPr="00C033BC">
              <w:rPr>
                <w:rFonts w:ascii="Arial AM" w:hAnsi="Arial AM"/>
                <w:b/>
                <w:color w:val="000000" w:themeColor="text1"/>
                <w:sz w:val="18"/>
                <w:szCs w:val="18"/>
                <w:lang w:val="hy-AM"/>
              </w:rPr>
              <w:t>/;</w:t>
            </w:r>
            <w:r w:rsidRPr="00C033BC">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Белый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соленая вода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сыр</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36-40%</w:t>
            </w:r>
            <w:r w:rsidRPr="007816EA">
              <w:rPr>
                <w:rFonts w:ascii="Sylfaen" w:hAnsi="Sylfaen" w:cs="Sylfaen"/>
                <w:color w:val="000000"/>
                <w:sz w:val="18"/>
                <w:szCs w:val="18"/>
                <w:lang w:val="hy-AM"/>
              </w:rPr>
              <w:t>с жиром</w:t>
            </w:r>
            <w:r w:rsidRPr="007816EA">
              <w:rPr>
                <w:rFonts w:ascii="Arial AM" w:hAnsi="Arial AM"/>
                <w:color w:val="000000"/>
                <w:sz w:val="18"/>
                <w:szCs w:val="18"/>
                <w:lang w:val="hy-AM"/>
              </w:rPr>
              <w:t>,</w:t>
            </w:r>
            <w:r w:rsidRPr="007816EA">
              <w:rPr>
                <w:rFonts w:ascii="Sylfaen" w:hAnsi="Sylfaen" w:cs="Sylfaen"/>
                <w:color w:val="000000"/>
                <w:sz w:val="18"/>
                <w:szCs w:val="18"/>
                <w:lang w:val="hy-AM"/>
              </w:rPr>
              <w:t>фабрика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упаковкой.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ХСТ:</w:t>
            </w:r>
            <w:r w:rsidRPr="007816EA">
              <w:rPr>
                <w:rFonts w:ascii="Arial AM" w:hAnsi="Arial AM"/>
                <w:color w:val="000000"/>
                <w:sz w:val="18"/>
                <w:szCs w:val="18"/>
                <w:lang w:val="hy-AM"/>
              </w:rPr>
              <w:t>377-2016</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7616-85</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идентификация: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021/2011),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подтвержденный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E004FB" w:rsidRDefault="00A227A0" w:rsidP="00CB2F01">
            <w:pPr>
              <w:rPr>
                <w:sz w:val="20"/>
              </w:rPr>
            </w:pPr>
            <w:r>
              <w:rPr>
                <w:rFonts w:cs="Calibri"/>
                <w:color w:val="000000"/>
                <w:sz w:val="20"/>
                <w:szCs w:val="20"/>
              </w:rPr>
              <w:t>2000 г.</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rPr>
                <w:sz w:val="20"/>
              </w:rPr>
            </w:pPr>
            <w:r>
              <w:rPr>
                <w:sz w:val="20"/>
              </w:rPr>
              <w:t>400 000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Calibri" w:hAnsi="Calibri" w:cs="Calibri"/>
                <w:color w:val="000000"/>
                <w:sz w:val="16"/>
                <w:szCs w:val="16"/>
              </w:rPr>
              <w:t>200</w:t>
            </w:r>
          </w:p>
        </w:tc>
        <w:tc>
          <w:tcPr>
            <w:tcW w:w="1134" w:type="dxa"/>
            <w:tcBorders>
              <w:top w:val="single" w:sz="4" w:space="0" w:color="auto"/>
              <w:left w:val="nil"/>
              <w:bottom w:val="single" w:sz="4" w:space="0" w:color="auto"/>
              <w:right w:val="nil"/>
            </w:tcBorders>
          </w:tcPr>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r w:rsidRPr="00922334">
              <w:rPr>
                <w:sz w:val="16"/>
                <w:szCs w:val="16"/>
                <w:lang w:val="hy-AM"/>
              </w:rPr>
              <w:lastRenderedPageBreak/>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Calibri" w:hAnsi="Calibri" w:cs="Calibri"/>
                <w:color w:val="000000"/>
                <w:sz w:val="16"/>
                <w:szCs w:val="16"/>
              </w:rPr>
              <w:lastRenderedPageBreak/>
              <w:t>200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 xml:space="preserve">После вступления в силу договора до последнего </w:t>
            </w:r>
            <w:r w:rsidRPr="00190B3A">
              <w:rPr>
                <w:rFonts w:ascii="Sylfaen" w:hAnsi="Sylfaen" w:cs="Sylfaen"/>
                <w:sz w:val="16"/>
                <w:szCs w:val="16"/>
                <w:lang w:val="hy-AM"/>
              </w:rPr>
              <w:lastRenderedPageBreak/>
              <w:t>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800D2D" w:rsidRDefault="00A227A0" w:rsidP="00CB2F01">
            <w:pPr>
              <w:ind w:left="360"/>
              <w:rPr>
                <w:sz w:val="20"/>
              </w:rPr>
            </w:pPr>
            <w:r>
              <w:rPr>
                <w:sz w:val="20"/>
              </w:rPr>
              <w:lastRenderedPageBreak/>
              <w:t>18:00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15511100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Молоко:</w:t>
            </w:r>
            <w:r w:rsidRPr="007816EA">
              <w:rPr>
                <w:rFonts w:ascii="Arial AM" w:hAnsi="Arial AM"/>
                <w:color w:val="000000"/>
                <w:sz w:val="20"/>
                <w:szCs w:val="20"/>
              </w:rPr>
              <w:t xml:space="preserve"> </w:t>
            </w:r>
            <w:r w:rsidRPr="007816EA">
              <w:rPr>
                <w:rFonts w:ascii="Sylfaen" w:hAnsi="Sylfaen" w:cs="Sylfaen"/>
                <w:color w:val="000000"/>
                <w:sz w:val="20"/>
                <w:szCs w:val="20"/>
              </w:rPr>
              <w:t>пастеризованный</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18"/>
                <w:szCs w:val="18"/>
                <w:lang w:val="hy-AM"/>
              </w:rPr>
              <w:t>Пастеризованный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3,2%</w:t>
            </w:r>
            <w:r w:rsidRPr="007816EA">
              <w:rPr>
                <w:rFonts w:ascii="Sylfaen" w:hAnsi="Sylfaen" w:cs="Sylfaen"/>
                <w:color w:val="000000"/>
                <w:sz w:val="18"/>
                <w:szCs w:val="18"/>
                <w:lang w:val="hy-AM"/>
              </w:rPr>
              <w:t>с жиром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16-210Т</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 xml:space="preserve">90%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C033BC">
              <w:rPr>
                <w:rFonts w:ascii="Sylfaen" w:hAnsi="Sylfaen" w:cs="Sylfaen"/>
                <w:b/>
                <w:color w:val="000000" w:themeColor="text1"/>
                <w:sz w:val="18"/>
                <w:szCs w:val="18"/>
                <w:lang w:val="hy-AM"/>
              </w:rPr>
              <w:t>и:</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упаковка: заводская</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картон</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с контейнером</w:t>
            </w:r>
            <w:r w:rsidRPr="00C033BC">
              <w:rPr>
                <w:rFonts w:ascii="Arial AM" w:hAnsi="Arial AM"/>
                <w:b/>
                <w:color w:val="000000" w:themeColor="text1"/>
                <w:sz w:val="18"/>
                <w:szCs w:val="18"/>
                <w:lang w:val="hy-AM"/>
              </w:rPr>
              <w:t>, 0,5-1</w:t>
            </w:r>
            <w:r w:rsidRPr="00C033BC">
              <w:rPr>
                <w:rFonts w:ascii="Sylfaen" w:hAnsi="Sylfaen" w:cs="Sylfaen"/>
                <w:b/>
                <w:color w:val="000000" w:themeColor="text1"/>
                <w:sz w:val="18"/>
                <w:szCs w:val="18"/>
                <w:lang w:val="hy-AM"/>
              </w:rPr>
              <w:t>литр</w:t>
            </w:r>
            <w:r w:rsidRPr="00C033BC">
              <w:rPr>
                <w:rFonts w:ascii="Arial AM" w:hAnsi="Arial AM"/>
                <w:color w:val="000000" w:themeColor="text1"/>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контейнер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считать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13277-79</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50</w:t>
            </w:r>
            <w:r w:rsidRPr="007816EA">
              <w:rPr>
                <w:rFonts w:ascii="Sylfaen" w:hAnsi="Sylfaen" w:cs="Sylfaen"/>
                <w:color w:val="000000"/>
                <w:sz w:val="18"/>
                <w:szCs w:val="18"/>
                <w:lang w:val="hy-AM"/>
              </w:rPr>
              <w:t>минута</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szCs w:val="20"/>
              </w:rPr>
              <w:lastRenderedPageBreak/>
              <w:t>литр</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E004FB" w:rsidRDefault="00A227A0" w:rsidP="00CB2F01">
            <w:pPr>
              <w:rPr>
                <w:sz w:val="20"/>
              </w:rPr>
            </w:pPr>
            <w:r>
              <w:rPr>
                <w:rFonts w:cs="Calibri"/>
                <w:color w:val="000000"/>
                <w:sz w:val="20"/>
                <w:szCs w:val="20"/>
              </w:rPr>
              <w:t>600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rPr>
                <w:sz w:val="20"/>
              </w:rPr>
            </w:pPr>
            <w:r>
              <w:rPr>
                <w:sz w:val="20"/>
              </w:rPr>
              <w:t>336000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Calibri" w:hAnsi="Calibri" w:cs="Calibri"/>
                <w:color w:val="000000"/>
                <w:sz w:val="16"/>
                <w:szCs w:val="16"/>
              </w:rPr>
              <w:t>560:</w:t>
            </w:r>
          </w:p>
        </w:tc>
        <w:tc>
          <w:tcPr>
            <w:tcW w:w="1134" w:type="dxa"/>
            <w:tcBorders>
              <w:top w:val="single" w:sz="4" w:space="0" w:color="auto"/>
              <w:left w:val="nil"/>
              <w:bottom w:val="single" w:sz="4" w:space="0" w:color="auto"/>
              <w:right w:val="nil"/>
            </w:tcBorders>
          </w:tcPr>
          <w:p w:rsidR="00A227A0" w:rsidRPr="00EF3AD0" w:rsidRDefault="00A227A0" w:rsidP="00CB2F01">
            <w:pPr>
              <w:autoSpaceDE w:val="0"/>
              <w:autoSpaceDN w:val="0"/>
              <w:adjustRightInd w:val="0"/>
              <w:rPr>
                <w:rFonts w:ascii="Calibri" w:eastAsiaTheme="minorHAnsi" w:hAnsi="Calibri" w:cs="Calibri"/>
                <w:b/>
                <w:bCs/>
                <w:color w:val="000000"/>
                <w:sz w:val="16"/>
                <w:szCs w:val="16"/>
                <w:lang w:val="hy-AM"/>
              </w:rPr>
            </w:pPr>
            <w:r w:rsidRPr="00922334">
              <w:rPr>
                <w:sz w:val="16"/>
                <w:szCs w:val="16"/>
                <w:lang w:val="hy-AM"/>
              </w:rPr>
              <w:t>К. ул. Веди Араратяна 81</w:t>
            </w:r>
          </w:p>
          <w:p w:rsidR="00A227A0" w:rsidRPr="00EF3AD0" w:rsidRDefault="00A227A0" w:rsidP="00CB2F01">
            <w:pPr>
              <w:autoSpaceDE w:val="0"/>
              <w:autoSpaceDN w:val="0"/>
              <w:adjustRightInd w:val="0"/>
              <w:rPr>
                <w:rFonts w:ascii="Calibri" w:eastAsiaTheme="minorHAnsi" w:hAnsi="Calibri" w:cs="Calibri"/>
                <w:b/>
                <w:bCs/>
                <w:color w:val="000000"/>
                <w:sz w:val="16"/>
                <w:szCs w:val="16"/>
                <w:lang w:val="hy-AM"/>
              </w:rPr>
            </w:pPr>
          </w:p>
          <w:p w:rsidR="00A227A0" w:rsidRPr="00EF3AD0" w:rsidRDefault="00A227A0" w:rsidP="00CB2F01">
            <w:pPr>
              <w:autoSpaceDE w:val="0"/>
              <w:autoSpaceDN w:val="0"/>
              <w:adjustRightInd w:val="0"/>
              <w:rPr>
                <w:rFonts w:ascii="Calibri" w:eastAsiaTheme="minorHAnsi" w:hAnsi="Calibri" w:cs="Calibri"/>
                <w:b/>
                <w:bCs/>
                <w:color w:val="000000"/>
                <w:sz w:val="16"/>
                <w:szCs w:val="16"/>
                <w:lang w:val="hy-AM"/>
              </w:rPr>
            </w:pPr>
          </w:p>
          <w:p w:rsidR="00A227A0" w:rsidRPr="00EF3AD0" w:rsidRDefault="00A227A0" w:rsidP="00CB2F01">
            <w:pPr>
              <w:rPr>
                <w:lang w:val="hy-AM"/>
              </w:rPr>
            </w:pP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Calibri" w:hAnsi="Calibri" w:cs="Calibri"/>
                <w:color w:val="000000"/>
                <w:sz w:val="16"/>
                <w:szCs w:val="16"/>
              </w:rPr>
              <w:t>560: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800D2D" w:rsidRDefault="00A227A0" w:rsidP="00CB2F01">
            <w:pPr>
              <w:ind w:left="360"/>
              <w:rPr>
                <w:sz w:val="20"/>
              </w:rPr>
            </w:pPr>
            <w:r>
              <w:rPr>
                <w:sz w:val="20"/>
              </w:rPr>
              <w:lastRenderedPageBreak/>
              <w:t>19:00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15551600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Йогурт</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18"/>
                <w:szCs w:val="18"/>
                <w:lang w:val="hy-AM"/>
              </w:rPr>
              <w:t>Йогурт: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ХСТ:</w:t>
            </w:r>
            <w:r w:rsidRPr="007816EA">
              <w:rPr>
                <w:rFonts w:ascii="Arial AM" w:hAnsi="Arial AM"/>
                <w:color w:val="000000"/>
                <w:sz w:val="18"/>
                <w:szCs w:val="18"/>
                <w:lang w:val="hy-AM"/>
              </w:rPr>
              <w:t>120-2005</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стандарта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индикаторы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готовый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полученный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толстый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толстый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молочная кислота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вкус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вкус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цвет</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молочно-белый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кремового цвета</w:t>
            </w:r>
            <w:r w:rsidRPr="007816EA">
              <w:rPr>
                <w:rFonts w:ascii="Arial AM" w:hAnsi="Arial AM"/>
                <w:color w:val="000000"/>
                <w:sz w:val="18"/>
                <w:szCs w:val="18"/>
                <w:lang w:val="hy-AM"/>
              </w:rPr>
              <w:t>,</w:t>
            </w:r>
            <w:r w:rsidRPr="007816EA">
              <w:rPr>
                <w:rFonts w:ascii="Sylfaen" w:hAnsi="Sylfaen" w:cs="Sylfaen"/>
                <w:color w:val="000000"/>
                <w:sz w:val="18"/>
                <w:szCs w:val="18"/>
                <w:lang w:val="hy-AM"/>
              </w:rPr>
              <w:t>равномерно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массе</w:t>
            </w:r>
            <w:r w:rsidRPr="007816EA">
              <w:rPr>
                <w:rFonts w:ascii="Arial AM" w:hAnsi="Arial AM"/>
                <w:color w:val="000000"/>
                <w:sz w:val="18"/>
                <w:szCs w:val="18"/>
                <w:lang w:val="hy-AM"/>
              </w:rPr>
              <w:t>,</w:t>
            </w:r>
            <w:r w:rsidRPr="007816EA">
              <w:rPr>
                <w:rFonts w:ascii="Sylfaen" w:hAnsi="Sylfaen" w:cs="Sylfaen"/>
                <w:color w:val="000000"/>
                <w:sz w:val="18"/>
                <w:szCs w:val="18"/>
                <w:lang w:val="hy-AM"/>
              </w:rPr>
              <w:t>нефти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3,2%-</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(90-140)оТ,</w:t>
            </w:r>
            <w:r w:rsidRPr="007816EA">
              <w:rPr>
                <w:rFonts w:ascii="Sylfaen" w:hAnsi="Sylfaen" w:cs="Sylfaen"/>
                <w:color w:val="000000"/>
                <w:sz w:val="18"/>
                <w:szCs w:val="18"/>
                <w:lang w:val="hy-AM"/>
              </w:rPr>
              <w:t>сухой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материалов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- 8,1%</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плотность: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смешивание</w:t>
            </w:r>
            <w:r w:rsidRPr="007816EA">
              <w:rPr>
                <w:rFonts w:ascii="Arial AM" w:hAnsi="Arial AM"/>
                <w:color w:val="000000"/>
                <w:sz w:val="18"/>
                <w:szCs w:val="18"/>
                <w:lang w:val="hy-AM"/>
              </w:rPr>
              <w:t>/200С</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1,028</w:t>
            </w:r>
            <w:r w:rsidRPr="007816EA">
              <w:rPr>
                <w:rFonts w:ascii="Sylfaen" w:hAnsi="Sylfaen" w:cs="Sylfaen"/>
                <w:color w:val="000000"/>
                <w:sz w:val="18"/>
                <w:szCs w:val="18"/>
                <w:lang w:val="hy-AM"/>
              </w:rPr>
              <w:t>с:</w:t>
            </w:r>
            <w:r w:rsidRPr="007816EA">
              <w:rPr>
                <w:rFonts w:ascii="Arial AM" w:hAnsi="Arial AM"/>
                <w:color w:val="000000"/>
                <w:sz w:val="18"/>
                <w:szCs w:val="18"/>
                <w:lang w:val="hy-AM"/>
              </w:rPr>
              <w:t>/</w:t>
            </w:r>
            <w:r w:rsidRPr="007816EA">
              <w:rPr>
                <w:rFonts w:ascii="Sylfaen" w:hAnsi="Sylfaen" w:cs="Sylfaen"/>
                <w:color w:val="000000"/>
                <w:sz w:val="18"/>
                <w:szCs w:val="18"/>
                <w:lang w:val="hy-AM"/>
              </w:rPr>
              <w:t>см</w:t>
            </w:r>
            <w:r w:rsidRPr="007816EA">
              <w:rPr>
                <w:rFonts w:ascii="Arial AM" w:hAnsi="Arial AM"/>
                <w:color w:val="000000"/>
                <w:sz w:val="18"/>
                <w:szCs w:val="18"/>
                <w:lang w:val="hy-AM"/>
              </w:rPr>
              <w:t>3,</w:t>
            </w:r>
            <w:r w:rsidRPr="00C033BC">
              <w:rPr>
                <w:rFonts w:ascii="Sylfaen" w:hAnsi="Sylfaen" w:cs="Sylfaen"/>
                <w:b/>
                <w:color w:val="000000" w:themeColor="text1"/>
                <w:sz w:val="18"/>
                <w:szCs w:val="18"/>
                <w:lang w:val="hy-AM"/>
              </w:rPr>
              <w:t>упаковка</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фабрика</w:t>
            </w:r>
            <w:r w:rsidRPr="00C033BC">
              <w:rPr>
                <w:rFonts w:ascii="Arial AM" w:hAnsi="Arial AM"/>
                <w:b/>
                <w:color w:val="000000" w:themeColor="text1"/>
                <w:sz w:val="18"/>
                <w:szCs w:val="18"/>
                <w:lang w:val="hy-AM"/>
              </w:rPr>
              <w:t>1:</w:t>
            </w:r>
            <w:r w:rsidRPr="00337159">
              <w:rPr>
                <w:rFonts w:ascii="Arial" w:hAnsi="Arial" w:cs="Arial"/>
                <w:b/>
                <w:color w:val="000000" w:themeColor="text1"/>
                <w:sz w:val="18"/>
                <w:szCs w:val="18"/>
                <w:lang w:val="hy-AM"/>
              </w:rPr>
              <w:t>к</w:t>
            </w:r>
            <w:r w:rsidRPr="00C033BC">
              <w:rPr>
                <w:rFonts w:ascii="Sylfaen" w:hAnsi="Sylfaen" w:cs="Sylfaen"/>
                <w:b/>
                <w:color w:val="000000" w:themeColor="text1"/>
                <w:sz w:val="18"/>
                <w:szCs w:val="18"/>
                <w:lang w:val="hy-AM"/>
              </w:rPr>
              <w:t>с:</w:t>
            </w:r>
            <w:r w:rsidRPr="00C033BC">
              <w:rPr>
                <w:rFonts w:ascii="Arial AM" w:hAnsi="Arial AM"/>
                <w:b/>
                <w:color w:val="000000" w:themeColor="text1"/>
                <w:sz w:val="18"/>
                <w:szCs w:val="18"/>
                <w:lang w:val="hy-AM"/>
              </w:rPr>
              <w:t>, /</w:t>
            </w:r>
            <w:r w:rsidRPr="00C033BC">
              <w:rPr>
                <w:rFonts w:ascii="Sylfaen" w:hAnsi="Sylfaen" w:cs="Sylfaen"/>
                <w:b/>
                <w:color w:val="000000" w:themeColor="text1"/>
                <w:sz w:val="18"/>
                <w:szCs w:val="18"/>
                <w:lang w:val="hy-AM"/>
              </w:rPr>
              <w:t>без</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контейнер</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вес</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считать</w:t>
            </w:r>
            <w:r w:rsidRPr="00C033BC">
              <w:rPr>
                <w:rFonts w:ascii="Arial AM" w:hAnsi="Arial AM"/>
                <w:color w:val="000000" w:themeColor="text1"/>
                <w:sz w:val="18"/>
                <w:szCs w:val="18"/>
                <w:lang w:val="hy-AM"/>
              </w:rPr>
              <w:t>/:</w:t>
            </w:r>
            <w:r w:rsidRPr="007816EA">
              <w:rPr>
                <w:rFonts w:ascii="Sylfaen" w:hAnsi="Sylfaen" w:cs="Sylfaen"/>
                <w:color w:val="000000"/>
                <w:sz w:val="18"/>
                <w:szCs w:val="18"/>
                <w:lang w:val="hy-AM"/>
              </w:rPr>
              <w:t>воздухонепроницаемый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закрыто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крышкой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10:00</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Pr>
                <w:rFonts w:ascii="Arial AM" w:hAnsi="Arial AM" w:cs="Arial AM"/>
                <w:color w:val="000000"/>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E004FB" w:rsidRDefault="00A227A0" w:rsidP="00CB2F01">
            <w:pPr>
              <w:rPr>
                <w:sz w:val="20"/>
              </w:rPr>
            </w:pPr>
            <w:r>
              <w:rPr>
                <w:rFonts w:cs="Calibri"/>
                <w:color w:val="000000"/>
                <w:sz w:val="20"/>
                <w:szCs w:val="20"/>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717D8F" w:rsidRDefault="00A227A0" w:rsidP="00CB2F01">
            <w:pPr>
              <w:rPr>
                <w:sz w:val="20"/>
                <w:lang w:val="en-US"/>
              </w:rPr>
            </w:pPr>
            <w:r>
              <w:rPr>
                <w:sz w:val="20"/>
              </w:rPr>
              <w:t>423150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rPr>
                <w:rFonts w:ascii="Arial AM" w:hAnsi="Arial AM"/>
                <w:sz w:val="20"/>
                <w:lang w:val="hy-AM"/>
              </w:rPr>
            </w:pPr>
            <w:r>
              <w:rPr>
                <w:rFonts w:ascii="Calibri" w:hAnsi="Calibri" w:cs="Calibri"/>
                <w:color w:val="000000"/>
                <w:sz w:val="16"/>
                <w:szCs w:val="16"/>
              </w:rPr>
              <w:t>651:</w:t>
            </w:r>
          </w:p>
        </w:tc>
        <w:tc>
          <w:tcPr>
            <w:tcW w:w="1134" w:type="dxa"/>
            <w:tcBorders>
              <w:top w:val="single" w:sz="4" w:space="0" w:color="auto"/>
              <w:left w:val="nil"/>
              <w:bottom w:val="single" w:sz="4" w:space="0" w:color="auto"/>
              <w:right w:val="nil"/>
            </w:tcBorders>
          </w:tcPr>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Calibri" w:hAnsi="Calibri" w:cs="Calibri"/>
                <w:color w:val="000000"/>
                <w:sz w:val="16"/>
                <w:szCs w:val="16"/>
              </w:rPr>
              <w:t>651:</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800D2D" w:rsidRDefault="00A227A0" w:rsidP="00CB2F01">
            <w:pPr>
              <w:ind w:left="360"/>
              <w:rPr>
                <w:sz w:val="20"/>
              </w:rPr>
            </w:pPr>
            <w:r>
              <w:rPr>
                <w:sz w:val="20"/>
              </w:rPr>
              <w:lastRenderedPageBreak/>
              <w:t>20:00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15512000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Кислый</w:t>
            </w:r>
            <w:r w:rsidRPr="007816EA">
              <w:rPr>
                <w:rFonts w:ascii="Arial AM" w:hAnsi="Arial AM"/>
                <w:color w:val="000000"/>
                <w:sz w:val="20"/>
                <w:szCs w:val="20"/>
              </w:rPr>
              <w:t xml:space="preserve"> </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18"/>
                <w:szCs w:val="18"/>
                <w:lang w:val="hy-AM"/>
              </w:rPr>
              <w:t>Корова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содержание жира</w:t>
            </w:r>
            <w:r w:rsidRPr="007816EA">
              <w:rPr>
                <w:rFonts w:ascii="Arial AM" w:hAnsi="Arial AM"/>
                <w:color w:val="000000"/>
                <w:sz w:val="18"/>
                <w:szCs w:val="18"/>
                <w:lang w:val="hy-AM"/>
              </w:rPr>
              <w:t>- 18%,</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 65-100 0Т</w:t>
            </w:r>
            <w:r w:rsidRPr="0064782A">
              <w:rPr>
                <w:rFonts w:ascii="Arial AM" w:hAnsi="Arial AM"/>
                <w:b/>
                <w:color w:val="FF0000"/>
                <w:sz w:val="18"/>
                <w:szCs w:val="18"/>
                <w:lang w:val="hy-AM"/>
              </w:rPr>
              <w:t>,</w:t>
            </w:r>
            <w:r w:rsidRPr="00DE1549">
              <w:rPr>
                <w:rFonts w:ascii="Sylfaen" w:hAnsi="Sylfaen" w:cs="Sylfaen"/>
                <w:b/>
                <w:color w:val="000000" w:themeColor="text1"/>
                <w:sz w:val="18"/>
                <w:szCs w:val="18"/>
                <w:lang w:val="hy-AM"/>
              </w:rPr>
              <w:t>упаковка</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фабрика</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воздухонепроницаемый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закрыто</w:t>
            </w:r>
            <w:r w:rsidRPr="00DE1549">
              <w:rPr>
                <w:rFonts w:ascii="Arial AM" w:hAnsi="Arial AM"/>
                <w:b/>
                <w:color w:val="000000" w:themeColor="text1"/>
                <w:sz w:val="18"/>
                <w:szCs w:val="18"/>
                <w:lang w:val="hy-AM"/>
              </w:rPr>
              <w:t>1:</w:t>
            </w:r>
            <w:r w:rsidRPr="00DE1549">
              <w:rPr>
                <w:rFonts w:ascii="Arial" w:hAnsi="Arial" w:cs="Arial"/>
                <w:b/>
                <w:color w:val="000000" w:themeColor="text1"/>
                <w:sz w:val="18"/>
                <w:szCs w:val="18"/>
                <w:lang w:val="hy-AM"/>
              </w:rPr>
              <w:t>к</w:t>
            </w:r>
            <w:r w:rsidRPr="00DE1549">
              <w:rPr>
                <w:rFonts w:ascii="Sylfaen" w:hAnsi="Sylfaen" w:cs="Sylfaen"/>
                <w:b/>
                <w:color w:val="000000" w:themeColor="text1"/>
                <w:sz w:val="18"/>
                <w:szCs w:val="18"/>
                <w:lang w:val="hy-AM"/>
              </w:rPr>
              <w:t>с:</w:t>
            </w:r>
            <w:r w:rsidRPr="00DE1549">
              <w:rPr>
                <w:rFonts w:ascii="Arial AM" w:hAnsi="Arial AM"/>
                <w:b/>
                <w:color w:val="000000" w:themeColor="text1"/>
                <w:sz w:val="18"/>
                <w:szCs w:val="18"/>
                <w:lang w:val="hy-AM"/>
              </w:rPr>
              <w:t>, /</w:t>
            </w:r>
            <w:r w:rsidRPr="00DE1549">
              <w:rPr>
                <w:rFonts w:ascii="Sylfaen" w:hAnsi="Sylfaen" w:cs="Sylfaen"/>
                <w:b/>
                <w:color w:val="000000" w:themeColor="text1"/>
                <w:sz w:val="18"/>
                <w:szCs w:val="18"/>
                <w:lang w:val="hy-AM"/>
              </w:rPr>
              <w:t>без</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контейнер</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вес</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считать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7:00</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31452-2012</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64782A" w:rsidRDefault="00A227A0" w:rsidP="00CB2F01">
            <w:pPr>
              <w:rPr>
                <w:rFonts w:ascii="Arial AM" w:hAnsi="Arial AM"/>
                <w:sz w:val="20"/>
              </w:rPr>
            </w:pPr>
            <w:r>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64782A" w:rsidRDefault="00A227A0" w:rsidP="00CB2F01">
            <w:pPr>
              <w:rPr>
                <w:sz w:val="20"/>
              </w:rPr>
            </w:pPr>
            <w:r>
              <w:rPr>
                <w:rFonts w:cs="Calibri"/>
                <w:color w:val="000000"/>
                <w:sz w:val="20"/>
                <w:szCs w:val="20"/>
              </w:rPr>
              <w:t>1800 г.</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800D2D" w:rsidRDefault="00A227A0" w:rsidP="00CB2F01">
            <w:pPr>
              <w:rPr>
                <w:sz w:val="20"/>
              </w:rPr>
            </w:pPr>
            <w:r>
              <w:rPr>
                <w:sz w:val="20"/>
              </w:rPr>
              <w:t>900 000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500</w:t>
            </w:r>
          </w:p>
        </w:tc>
        <w:tc>
          <w:tcPr>
            <w:tcW w:w="1134" w:type="dxa"/>
            <w:tcBorders>
              <w:top w:val="single" w:sz="4" w:space="0" w:color="auto"/>
              <w:left w:val="nil"/>
              <w:bottom w:val="single" w:sz="4" w:space="0" w:color="auto"/>
              <w:right w:val="nil"/>
            </w:tcBorders>
          </w:tcPr>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500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800D2D" w:rsidRDefault="00A227A0" w:rsidP="00CB2F01">
            <w:pPr>
              <w:ind w:left="360"/>
              <w:rPr>
                <w:sz w:val="20"/>
              </w:rPr>
            </w:pPr>
            <w:r>
              <w:rPr>
                <w:sz w:val="20"/>
              </w:rPr>
              <w:t>21:00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15542100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Творог</w:t>
            </w:r>
            <w:r w:rsidRPr="007816EA">
              <w:rPr>
                <w:rFonts w:ascii="Arial AM" w:hAnsi="Arial AM"/>
                <w:color w:val="000000"/>
                <w:sz w:val="20"/>
                <w:szCs w:val="20"/>
              </w:rPr>
              <w:t xml:space="preserve"> </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DE1549">
              <w:rPr>
                <w:rFonts w:ascii="Sylfaen" w:hAnsi="Sylfaen" w:cs="Sylfaen"/>
                <w:color w:val="000000" w:themeColor="text1"/>
                <w:sz w:val="18"/>
                <w:szCs w:val="18"/>
                <w:lang w:val="hy-AM"/>
              </w:rPr>
              <w:t>Творог</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коровы</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безупречный</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из молока</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нефти</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содержание</w:t>
            </w:r>
            <w:r w:rsidRPr="00DE1549">
              <w:rPr>
                <w:rFonts w:ascii="Arial AM" w:hAnsi="Arial AM"/>
                <w:color w:val="000000" w:themeColor="text1"/>
                <w:sz w:val="18"/>
                <w:szCs w:val="18"/>
                <w:lang w:val="hy-AM"/>
              </w:rPr>
              <w:t xml:space="preserve">  9%,</w:t>
            </w:r>
            <w:r w:rsidRPr="00DE1549">
              <w:rPr>
                <w:rFonts w:ascii="Sylfaen" w:hAnsi="Sylfaen" w:cs="Sylfaen"/>
                <w:color w:val="000000" w:themeColor="text1"/>
                <w:sz w:val="18"/>
                <w:szCs w:val="18"/>
                <w:lang w:val="hy-AM"/>
              </w:rPr>
              <w:t>кислотность</w:t>
            </w:r>
            <w:r w:rsidRPr="00DE1549">
              <w:rPr>
                <w:rFonts w:ascii="Arial AM" w:hAnsi="Arial AM"/>
                <w:color w:val="000000" w:themeColor="text1"/>
                <w:sz w:val="18"/>
                <w:szCs w:val="18"/>
                <w:lang w:val="hy-AM"/>
              </w:rPr>
              <w:t>210-240</w:t>
            </w:r>
            <w:r w:rsidRPr="00DE1549">
              <w:rPr>
                <w:rFonts w:ascii="Arial AM" w:hAnsi="Arial AM" w:cs="Arial AM"/>
                <w:color w:val="000000" w:themeColor="text1"/>
                <w:sz w:val="18"/>
                <w:szCs w:val="18"/>
                <w:lang w:val="hy-AM"/>
              </w:rPr>
              <w:t>°:</w:t>
            </w:r>
            <w:r w:rsidRPr="00DE1549">
              <w:rPr>
                <w:rFonts w:ascii="Arial AM" w:hAnsi="Arial AM"/>
                <w:color w:val="000000" w:themeColor="text1"/>
                <w:sz w:val="18"/>
                <w:szCs w:val="18"/>
                <w:lang w:val="hy-AM"/>
              </w:rPr>
              <w:t>Т</w:t>
            </w:r>
            <w:r w:rsidRPr="00DE1549">
              <w:rPr>
                <w:rFonts w:ascii="Sylfaen" w:hAnsi="Sylfaen" w:cs="Sylfaen"/>
                <w:b/>
                <w:color w:val="000000" w:themeColor="text1"/>
                <w:sz w:val="18"/>
                <w:szCs w:val="18"/>
                <w:lang w:val="hy-AM"/>
              </w:rPr>
              <w:t>упаковка</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фабрика</w:t>
            </w:r>
            <w:r w:rsidRPr="00DE1549">
              <w:rPr>
                <w:rFonts w:ascii="Arial AM" w:hAnsi="Arial AM"/>
                <w:b/>
                <w:color w:val="000000" w:themeColor="text1"/>
                <w:sz w:val="18"/>
                <w:szCs w:val="18"/>
                <w:lang w:val="hy-AM"/>
              </w:rPr>
              <w:t>,</w:t>
            </w:r>
            <w:r w:rsidRPr="00DE1549">
              <w:rPr>
                <w:rFonts w:ascii="Arial" w:hAnsi="Arial" w:cs="Arial"/>
                <w:b/>
                <w:color w:val="000000" w:themeColor="text1"/>
                <w:sz w:val="18"/>
                <w:szCs w:val="18"/>
                <w:lang w:val="hy-AM"/>
              </w:rPr>
              <w:t>воздухонепроницаемый</w:t>
            </w:r>
            <w:r w:rsidRPr="00DE1549">
              <w:rPr>
                <w:rFonts w:ascii="Arial AM" w:hAnsi="Arial AM"/>
                <w:b/>
                <w:color w:val="000000" w:themeColor="text1"/>
                <w:sz w:val="18"/>
                <w:szCs w:val="18"/>
                <w:lang w:val="hy-AM"/>
              </w:rPr>
              <w:t xml:space="preserve">  400</w:t>
            </w:r>
            <w:r w:rsidRPr="00DE1549">
              <w:rPr>
                <w:rFonts w:ascii="Sylfaen" w:hAnsi="Sylfaen"/>
                <w:b/>
                <w:color w:val="000000" w:themeColor="text1"/>
                <w:sz w:val="18"/>
                <w:szCs w:val="18"/>
                <w:lang w:val="hy-AM"/>
              </w:rPr>
              <w:t>г или 1 кг</w:t>
            </w:r>
            <w:r w:rsidRPr="00DE1549">
              <w:rPr>
                <w:rFonts w:ascii="Arial AM" w:hAnsi="Arial AM"/>
                <w:b/>
                <w:color w:val="000000" w:themeColor="text1"/>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31453-2013</w:t>
            </w:r>
            <w:r w:rsidRPr="007816EA">
              <w:rPr>
                <w:rFonts w:ascii="Tahoma" w:hAnsi="Tahoma" w:cs="Tahoma"/>
                <w:color w:val="000000"/>
                <w:sz w:val="18"/>
                <w:szCs w:val="18"/>
                <w:lang w:val="hy-AM"/>
              </w:rPr>
              <w:t>зрелости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 xml:space="preserve">90%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AM" w:hAnsi="Arial AM"/>
                <w:color w:val="000000"/>
                <w:sz w:val="18"/>
                <w:szCs w:val="18"/>
                <w:lang w:val="hy-AM"/>
              </w:rPr>
              <w:lastRenderedPageBreak/>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rPr>
                <w:rFonts w:ascii="Arial AM" w:hAnsi="Arial AM"/>
                <w:sz w:val="20"/>
                <w:lang w:val="hy-AM"/>
              </w:rPr>
            </w:pPr>
            <w:r>
              <w:rPr>
                <w:rFonts w:cs="Calibri"/>
                <w:color w:val="000000"/>
                <w:sz w:val="20"/>
                <w:szCs w:val="20"/>
              </w:rPr>
              <w:t>2000 г.</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247AED" w:rsidRDefault="00A227A0" w:rsidP="00CB2F01">
            <w:pPr>
              <w:rPr>
                <w:sz w:val="20"/>
              </w:rPr>
            </w:pPr>
            <w:r>
              <w:rPr>
                <w:sz w:val="20"/>
              </w:rPr>
              <w:t>300 000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150:</w:t>
            </w:r>
          </w:p>
        </w:tc>
        <w:tc>
          <w:tcPr>
            <w:tcW w:w="1134" w:type="dxa"/>
            <w:tcBorders>
              <w:top w:val="single" w:sz="4" w:space="0" w:color="auto"/>
              <w:left w:val="nil"/>
              <w:bottom w:val="single" w:sz="4" w:space="0" w:color="auto"/>
              <w:right w:val="nil"/>
            </w:tcBorders>
          </w:tcPr>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pPr>
              <w:autoSpaceDE w:val="0"/>
              <w:autoSpaceDN w:val="0"/>
              <w:adjustRightInd w:val="0"/>
              <w:rPr>
                <w:rFonts w:ascii="Calibri" w:eastAsiaTheme="minorHAnsi" w:hAnsi="Calibri" w:cs="Calibri"/>
                <w:b/>
                <w:bCs/>
                <w:color w:val="000000"/>
                <w:sz w:val="16"/>
                <w:szCs w:val="16"/>
              </w:rPr>
            </w:pPr>
          </w:p>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150: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AE24E1" w:rsidRDefault="00A227A0" w:rsidP="00CB2F01">
            <w:pPr>
              <w:ind w:left="360"/>
              <w:rPr>
                <w:sz w:val="20"/>
              </w:rPr>
            </w:pPr>
            <w:r>
              <w:rPr>
                <w:sz w:val="20"/>
              </w:rPr>
              <w:lastRenderedPageBreak/>
              <w:t>22:00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15511600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Сжатый</w:t>
            </w:r>
            <w:r w:rsidRPr="007816EA">
              <w:rPr>
                <w:rFonts w:ascii="Arial AM" w:hAnsi="Arial AM"/>
                <w:color w:val="000000"/>
                <w:sz w:val="20"/>
                <w:szCs w:val="20"/>
              </w:rPr>
              <w:t xml:space="preserve"> </w:t>
            </w:r>
            <w:r w:rsidRPr="007816EA">
              <w:rPr>
                <w:rFonts w:ascii="Sylfaen" w:hAnsi="Sylfaen" w:cs="Sylfaen"/>
                <w:color w:val="000000"/>
                <w:sz w:val="20"/>
                <w:szCs w:val="20"/>
              </w:rPr>
              <w:t>молоко</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DE1549">
              <w:rPr>
                <w:rFonts w:ascii="Sylfaen" w:hAnsi="Sylfaen" w:cs="Sylfaen"/>
                <w:b/>
                <w:color w:val="000000" w:themeColor="text1"/>
                <w:sz w:val="18"/>
                <w:szCs w:val="18"/>
                <w:lang w:val="hy-AM"/>
              </w:rPr>
              <w:t>Сжатый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молоко</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сахаром</w:t>
            </w:r>
            <w:r w:rsidRPr="00DE1549">
              <w:rPr>
                <w:rFonts w:ascii="Arial AM" w:hAnsi="Arial AM"/>
                <w:b/>
                <w:color w:val="000000" w:themeColor="text1"/>
                <w:sz w:val="18"/>
                <w:szCs w:val="18"/>
                <w:lang w:val="hy-AM"/>
              </w:rPr>
              <w:t>/</w:t>
            </w:r>
            <w:r w:rsidRPr="00DE1549">
              <w:rPr>
                <w:rFonts w:ascii="Sylfaen" w:hAnsi="Sylfaen" w:cs="Sylfaen"/>
                <w:b/>
                <w:color w:val="000000" w:themeColor="text1"/>
                <w:sz w:val="18"/>
                <w:szCs w:val="18"/>
                <w:lang w:val="hy-AM"/>
              </w:rPr>
              <w:t>металл</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лакированный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потребитель</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контейнером</w:t>
            </w:r>
            <w:r w:rsidRPr="00DE1549">
              <w:rPr>
                <w:rFonts w:ascii="Arial AM" w:hAnsi="Arial AM"/>
                <w:b/>
                <w:color w:val="000000" w:themeColor="text1"/>
                <w:sz w:val="18"/>
                <w:szCs w:val="18"/>
                <w:lang w:val="hy-AM"/>
              </w:rPr>
              <w:t xml:space="preserve">   350-400  </w:t>
            </w:r>
            <w:r w:rsidRPr="00DE1549">
              <w:rPr>
                <w:rFonts w:ascii="Sylfaen" w:hAnsi="Sylfaen" w:cs="Sylfaen"/>
                <w:b/>
                <w:color w:val="000000" w:themeColor="text1"/>
                <w:sz w:val="18"/>
                <w:szCs w:val="18"/>
                <w:lang w:val="hy-AM"/>
              </w:rPr>
              <w:t>письмо</w:t>
            </w:r>
            <w:r w:rsidRPr="00DE1549">
              <w:rPr>
                <w:rFonts w:ascii="Arial AM" w:hAnsi="Arial AM"/>
                <w:b/>
                <w:color w:val="000000" w:themeColor="text1"/>
                <w:sz w:val="18"/>
                <w:szCs w:val="18"/>
                <w:lang w:val="hy-AM"/>
              </w:rPr>
              <w:t>.</w:t>
            </w:r>
            <w:r w:rsidRPr="00DE1549">
              <w:rPr>
                <w:rFonts w:ascii="Sylfaen" w:hAnsi="Sylfaen" w:cs="Sylfaen"/>
                <w:b/>
                <w:color w:val="000000" w:themeColor="text1"/>
                <w:sz w:val="18"/>
                <w:szCs w:val="18"/>
                <w:lang w:val="hy-AM"/>
              </w:rPr>
              <w:t>Отмечено</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вес</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уважением</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является</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фильтр</w:t>
            </w:r>
            <w:r w:rsidRPr="00DE1549">
              <w:rPr>
                <w:rFonts w:ascii="Arial AM" w:hAnsi="Arial AM"/>
                <w:color w:val="000000" w:themeColor="text1"/>
                <w:sz w:val="18"/>
                <w:szCs w:val="18"/>
                <w:lang w:val="hy-AM"/>
              </w:rPr>
              <w:t xml:space="preserve"> </w:t>
            </w:r>
            <w:r w:rsidRPr="007816EA">
              <w:rPr>
                <w:rFonts w:ascii="Arial AM" w:hAnsi="Arial AM"/>
                <w:color w:val="000000"/>
                <w:sz w:val="18"/>
                <w:szCs w:val="18"/>
                <w:lang w:val="hy-AM"/>
              </w:rPr>
              <w:t>/</w:t>
            </w:r>
            <w:r w:rsidRPr="00DE1549">
              <w:rPr>
                <w:rFonts w:ascii="Sylfaen" w:hAnsi="Sylfaen" w:cs="Sylfaen"/>
                <w:b/>
                <w:color w:val="000000" w:themeColor="text1"/>
                <w:sz w:val="18"/>
                <w:szCs w:val="18"/>
                <w:lang w:val="hy-AM"/>
              </w:rPr>
              <w:t>Заводская 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31688-2012</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фабрика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сладкий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пастеризованный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выразил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униформа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массе</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значительный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эмоционально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заметный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лактозы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кристаллов</w:t>
            </w:r>
            <w:r w:rsidRPr="007816EA">
              <w:rPr>
                <w:rFonts w:ascii="Arial AM" w:hAnsi="Arial AM"/>
                <w:color w:val="000000"/>
                <w:sz w:val="18"/>
                <w:szCs w:val="18"/>
                <w:lang w:val="hy-AM"/>
              </w:rPr>
              <w:t>:</w:t>
            </w:r>
            <w:r w:rsidRPr="007816EA">
              <w:rPr>
                <w:rFonts w:ascii="Sylfaen" w:hAnsi="Sylfaen" w:cs="Sylfaen"/>
                <w:color w:val="000000"/>
                <w:sz w:val="18"/>
                <w:szCs w:val="18"/>
                <w:lang w:val="hy-AM"/>
              </w:rPr>
              <w:t>Отмечено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уважением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фильтрующий камень.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- 26,5%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сахароза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сахароза</w:t>
            </w:r>
            <w:r w:rsidRPr="007816EA">
              <w:rPr>
                <w:rFonts w:ascii="Arial AM" w:hAnsi="Arial AM"/>
                <w:color w:val="000000"/>
                <w:sz w:val="18"/>
                <w:szCs w:val="18"/>
                <w:lang w:val="hy-AM"/>
              </w:rPr>
              <w:t>43,5%-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45,5%,</w:t>
            </w:r>
            <w:r w:rsidRPr="007816EA">
              <w:rPr>
                <w:rFonts w:ascii="Sylfaen" w:hAnsi="Sylfaen" w:cs="Sylfaen"/>
                <w:color w:val="000000"/>
                <w:sz w:val="18"/>
                <w:szCs w:val="18"/>
                <w:lang w:val="hy-AM"/>
              </w:rPr>
              <w:t>молочный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сухой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материалов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- 28,5%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 48 0Т-</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жира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8,5%-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того момента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12:00</w:t>
            </w:r>
            <w:r w:rsidRPr="007816EA">
              <w:rPr>
                <w:rFonts w:ascii="Sylfaen" w:hAnsi="Sylfaen" w:cs="Sylfaen"/>
                <w:color w:val="000000"/>
                <w:sz w:val="18"/>
                <w:szCs w:val="18"/>
                <w:lang w:val="hy-AM"/>
              </w:rPr>
              <w:t>месяц</w:t>
            </w:r>
            <w:r w:rsidRPr="007816EA">
              <w:rPr>
                <w:rFonts w:ascii="Arial AM" w:hAnsi="Arial AM"/>
                <w:color w:val="000000"/>
                <w:sz w:val="18"/>
                <w:szCs w:val="18"/>
                <w:lang w:val="hy-AM"/>
              </w:rPr>
              <w:t>:</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9B1ACC" w:rsidRDefault="00A227A0" w:rsidP="00CB2F01">
            <w:pPr>
              <w:rPr>
                <w:rFonts w:ascii="Arial AM" w:hAnsi="Arial AM"/>
                <w:sz w:val="20"/>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247AED" w:rsidRDefault="00A227A0" w:rsidP="00CB2F01">
            <w:pPr>
              <w:rPr>
                <w:sz w:val="20"/>
              </w:rPr>
            </w:pPr>
            <w:r>
              <w:rPr>
                <w:rFonts w:cs="Calibri"/>
                <w:color w:val="000000"/>
                <w:sz w:val="20"/>
                <w:szCs w:val="20"/>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247AED" w:rsidRDefault="00A227A0" w:rsidP="00CB2F01">
            <w:pPr>
              <w:rPr>
                <w:sz w:val="20"/>
              </w:rPr>
            </w:pPr>
            <w:r>
              <w:rPr>
                <w:sz w:val="20"/>
              </w:rPr>
              <w:t>144300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AE24E1" w:rsidRDefault="00A227A0" w:rsidP="00CB2F01">
            <w:pPr>
              <w:jc w:val="center"/>
              <w:rPr>
                <w:sz w:val="20"/>
              </w:rPr>
            </w:pPr>
            <w:r>
              <w:rPr>
                <w:rFonts w:cs="Calibri"/>
                <w:color w:val="000000"/>
                <w:sz w:val="16"/>
                <w:szCs w:val="16"/>
              </w:rPr>
              <w:t>222:</w:t>
            </w:r>
          </w:p>
        </w:tc>
        <w:tc>
          <w:tcPr>
            <w:tcW w:w="1134" w:type="dxa"/>
            <w:tcBorders>
              <w:top w:val="single" w:sz="4" w:space="0" w:color="auto"/>
              <w:left w:val="nil"/>
              <w:bottom w:val="single" w:sz="4" w:space="0" w:color="auto"/>
              <w:right w:val="nil"/>
            </w:tcBorders>
          </w:tcPr>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AE24E1" w:rsidRDefault="00A227A0" w:rsidP="00CB2F01">
            <w:pPr>
              <w:jc w:val="center"/>
              <w:rPr>
                <w:sz w:val="20"/>
              </w:rPr>
            </w:pPr>
            <w:r>
              <w:rPr>
                <w:rFonts w:cs="Calibri"/>
                <w:color w:val="000000"/>
                <w:sz w:val="16"/>
                <w:szCs w:val="16"/>
              </w:rPr>
              <w:t>222:</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AE24E1" w:rsidRDefault="00A227A0" w:rsidP="00CB2F01">
            <w:pPr>
              <w:ind w:left="360"/>
              <w:rPr>
                <w:sz w:val="20"/>
              </w:rPr>
            </w:pPr>
            <w:r>
              <w:rPr>
                <w:sz w:val="20"/>
              </w:rPr>
              <w:lastRenderedPageBreak/>
              <w:t>23:00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15821500</w:t>
            </w:r>
          </w:p>
        </w:tc>
        <w:tc>
          <w:tcPr>
            <w:tcW w:w="1022" w:type="dxa"/>
            <w:shd w:val="clear" w:color="auto" w:fill="auto"/>
          </w:tcPr>
          <w:p w:rsidR="00A227A0" w:rsidRPr="00580B47" w:rsidRDefault="00A227A0" w:rsidP="00CB2F01">
            <w:pPr>
              <w:rPr>
                <w:rFonts w:ascii="Sylfaen" w:hAnsi="Sylfaen"/>
                <w:sz w:val="20"/>
              </w:rPr>
            </w:pPr>
            <w:r>
              <w:rPr>
                <w:rFonts w:ascii="Sylfaen" w:hAnsi="Sylfaen"/>
                <w:sz w:val="20"/>
              </w:rPr>
              <w:t>печенье</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18"/>
                <w:szCs w:val="18"/>
                <w:lang w:val="hy-AM"/>
              </w:rPr>
              <w:t>Молочный творог</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сахарница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долгоиграющий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готовый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3%</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10%,</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основной</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содержание</w:t>
            </w:r>
            <w:r w:rsidRPr="007816EA">
              <w:rPr>
                <w:rFonts w:ascii="Arial AM" w:hAnsi="Arial AM"/>
                <w:color w:val="000000"/>
                <w:sz w:val="18"/>
                <w:szCs w:val="18"/>
                <w:lang w:val="hy-AM"/>
              </w:rPr>
              <w:t>- 20% -</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27%,</w:t>
            </w:r>
            <w:r w:rsidRPr="007816EA">
              <w:rPr>
                <w:rFonts w:ascii="Sylfaen" w:hAnsi="Sylfaen" w:cs="Sylfaen"/>
                <w:color w:val="000000"/>
                <w:sz w:val="18"/>
                <w:szCs w:val="18"/>
                <w:lang w:val="hy-AM"/>
              </w:rPr>
              <w:t>содержание жира</w:t>
            </w:r>
            <w:r w:rsidRPr="007816EA">
              <w:rPr>
                <w:rFonts w:ascii="Arial AM" w:hAnsi="Arial AM"/>
                <w:color w:val="000000"/>
                <w:sz w:val="18"/>
                <w:szCs w:val="18"/>
                <w:lang w:val="hy-AM"/>
              </w:rPr>
              <w:t>3%</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 xml:space="preserve">30%.  </w:t>
            </w:r>
            <w:r w:rsidRPr="007816EA">
              <w:rPr>
                <w:rFonts w:ascii="Sylfaen" w:hAnsi="Sylfaen" w:cs="Sylfaen"/>
                <w:color w:val="000000"/>
                <w:sz w:val="18"/>
                <w:szCs w:val="18"/>
                <w:lang w:val="hy-AM"/>
              </w:rPr>
              <w:t>с коробками</w:t>
            </w:r>
            <w:r w:rsidRPr="007816EA">
              <w:rPr>
                <w:rFonts w:ascii="Arial AM" w:hAnsi="Arial AM"/>
                <w:color w:val="000000"/>
                <w:sz w:val="18"/>
                <w:szCs w:val="18"/>
                <w:lang w:val="hy-AM"/>
              </w:rPr>
              <w:t>,</w:t>
            </w:r>
            <w:r w:rsidRPr="00C033BC">
              <w:rPr>
                <w:rFonts w:ascii="Sylfaen" w:hAnsi="Sylfaen" w:cs="Sylfaen"/>
                <w:color w:val="000000" w:themeColor="text1"/>
                <w:sz w:val="18"/>
                <w:szCs w:val="18"/>
                <w:lang w:val="hy-AM"/>
              </w:rPr>
              <w:t>упаковка</w:t>
            </w:r>
            <w:r w:rsidRPr="00C033BC">
              <w:rPr>
                <w:rFonts w:ascii="Arial AM" w:hAnsi="Arial AM"/>
                <w:color w:val="000000" w:themeColor="text1"/>
                <w:sz w:val="18"/>
                <w:szCs w:val="18"/>
                <w:lang w:val="hy-AM"/>
              </w:rPr>
              <w:t xml:space="preserve"> </w:t>
            </w:r>
            <w:r w:rsidRPr="00C033BC">
              <w:rPr>
                <w:rFonts w:ascii="Sylfaen" w:hAnsi="Sylfaen" w:cs="Sylfaen"/>
                <w:color w:val="000000" w:themeColor="text1"/>
                <w:sz w:val="18"/>
                <w:szCs w:val="18"/>
                <w:lang w:val="hy-AM"/>
              </w:rPr>
              <w:t>фабрика</w:t>
            </w:r>
            <w:r w:rsidRPr="00C033BC">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маркировкой.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24901-89</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247AED" w:rsidRDefault="00A227A0" w:rsidP="00CB2F01">
            <w:pPr>
              <w:rPr>
                <w:sz w:val="20"/>
              </w:rPr>
            </w:pPr>
            <w:r>
              <w:rPr>
                <w:rFonts w:cs="Calibri"/>
                <w:color w:val="000000"/>
                <w:sz w:val="20"/>
                <w:szCs w:val="20"/>
              </w:rPr>
              <w:t>1100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247AED" w:rsidRDefault="00A227A0" w:rsidP="00CB2F01">
            <w:pPr>
              <w:rPr>
                <w:sz w:val="20"/>
              </w:rPr>
            </w:pPr>
            <w:r>
              <w:rPr>
                <w:sz w:val="20"/>
              </w:rPr>
              <w:t>143000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AE24E1" w:rsidRDefault="00A227A0" w:rsidP="00CB2F01">
            <w:pPr>
              <w:jc w:val="center"/>
              <w:rPr>
                <w:sz w:val="20"/>
              </w:rPr>
            </w:pPr>
            <w:r>
              <w:rPr>
                <w:rFonts w:cs="Calibri"/>
                <w:color w:val="000000"/>
                <w:sz w:val="16"/>
                <w:szCs w:val="16"/>
                <w:u w:val="single"/>
              </w:rPr>
              <w:t>130:</w:t>
            </w:r>
          </w:p>
        </w:tc>
        <w:tc>
          <w:tcPr>
            <w:tcW w:w="1134" w:type="dxa"/>
            <w:shd w:val="clear" w:color="auto" w:fill="auto"/>
          </w:tcPr>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AE24E1" w:rsidRDefault="00A227A0" w:rsidP="00CB2F01">
            <w:pPr>
              <w:jc w:val="center"/>
              <w:rPr>
                <w:sz w:val="20"/>
              </w:rPr>
            </w:pPr>
            <w:r>
              <w:rPr>
                <w:rFonts w:cs="Calibri"/>
                <w:color w:val="000000"/>
                <w:sz w:val="16"/>
                <w:szCs w:val="16"/>
                <w:u w:val="single"/>
              </w:rPr>
              <w:t>130: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570"/>
        </w:trPr>
        <w:tc>
          <w:tcPr>
            <w:tcW w:w="837" w:type="dxa"/>
            <w:shd w:val="clear" w:color="auto" w:fill="auto"/>
          </w:tcPr>
          <w:p w:rsidR="00A227A0" w:rsidRPr="00AE24E1" w:rsidRDefault="00A227A0" w:rsidP="00CB2F01">
            <w:pPr>
              <w:ind w:left="360"/>
              <w:rPr>
                <w:sz w:val="20"/>
              </w:rPr>
            </w:pPr>
            <w:r>
              <w:rPr>
                <w:sz w:val="20"/>
              </w:rPr>
              <w:t>24:00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15842110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 xml:space="preserve">Конфеты в </w:t>
            </w:r>
            <w:r w:rsidRPr="007816EA">
              <w:rPr>
                <w:rFonts w:ascii="Sylfaen" w:hAnsi="Sylfaen" w:cs="Sylfaen"/>
                <w:color w:val="000000"/>
                <w:sz w:val="20"/>
                <w:szCs w:val="20"/>
              </w:rPr>
              <w:lastRenderedPageBreak/>
              <w:t>шоколадной глазури</w:t>
            </w:r>
            <w:r w:rsidRPr="007816EA">
              <w:rPr>
                <w:rFonts w:ascii="Arial AM" w:hAnsi="Arial AM"/>
                <w:color w:val="000000"/>
                <w:sz w:val="20"/>
                <w:szCs w:val="20"/>
              </w:rPr>
              <w:t xml:space="preserve"> </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lastRenderedPageBreak/>
              <w:t>РА или эквива</w:t>
            </w:r>
            <w:r>
              <w:rPr>
                <w:rFonts w:ascii="Arial" w:hAnsi="Arial" w:cs="Arial"/>
                <w:sz w:val="20"/>
              </w:rPr>
              <w:lastRenderedPageBreak/>
              <w:t>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18"/>
                <w:szCs w:val="18"/>
                <w:lang w:val="hy-AM"/>
              </w:rPr>
              <w:lastRenderedPageBreak/>
              <w:t>Шоколадная глазурь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конфеты</w:t>
            </w:r>
            <w:r w:rsidRPr="007816EA">
              <w:rPr>
                <w:rFonts w:ascii="Arial AM" w:hAnsi="Arial AM"/>
                <w:color w:val="000000"/>
                <w:sz w:val="18"/>
                <w:szCs w:val="18"/>
                <w:lang w:val="hy-AM"/>
              </w:rPr>
              <w:t>.</w:t>
            </w:r>
            <w:r w:rsidRPr="007816EA">
              <w:rPr>
                <w:rFonts w:ascii="Sylfaen" w:hAnsi="Sylfaen" w:cs="Sylfaen"/>
                <w:color w:val="000000"/>
                <w:sz w:val="18"/>
                <w:szCs w:val="18"/>
                <w:lang w:val="hy-AM"/>
              </w:rPr>
              <w:t>твердый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однополый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внешний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поверхность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блестящий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будет перфорированный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пустой</w:t>
            </w:r>
            <w:r w:rsidRPr="007816EA">
              <w:rPr>
                <w:rFonts w:ascii="Arial AM" w:hAnsi="Arial AM"/>
                <w:color w:val="000000"/>
                <w:sz w:val="18"/>
                <w:szCs w:val="18"/>
                <w:lang w:val="hy-AM"/>
              </w:rPr>
              <w:t>,</w:t>
            </w:r>
            <w:r w:rsidRPr="007816EA">
              <w:rPr>
                <w:rFonts w:ascii="Sylfaen" w:hAnsi="Sylfaen" w:cs="Sylfaen"/>
                <w:color w:val="000000"/>
                <w:sz w:val="18"/>
                <w:szCs w:val="18"/>
                <w:lang w:val="hy-AM"/>
              </w:rPr>
              <w:t>форма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вкус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рецепта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обучения</w:t>
            </w:r>
            <w:r w:rsidRPr="007816EA">
              <w:rPr>
                <w:rFonts w:ascii="Arial AM" w:hAnsi="Arial AM"/>
                <w:color w:val="000000"/>
                <w:sz w:val="18"/>
                <w:szCs w:val="18"/>
                <w:lang w:val="hy-AM"/>
              </w:rPr>
              <w:t>,</w:t>
            </w:r>
            <w:r w:rsidRPr="007816EA">
              <w:rPr>
                <w:rFonts w:ascii="Sylfaen" w:hAnsi="Sylfaen" w:cs="Sylfaen"/>
                <w:color w:val="000000"/>
                <w:sz w:val="18"/>
                <w:szCs w:val="18"/>
                <w:lang w:val="hy-AM"/>
              </w:rPr>
              <w:t>шлифование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степень</w:t>
            </w:r>
            <w:r w:rsidRPr="007816EA">
              <w:rPr>
                <w:rFonts w:ascii="Arial AM" w:hAnsi="Arial AM"/>
                <w:color w:val="000000"/>
                <w:sz w:val="18"/>
                <w:szCs w:val="18"/>
                <w:lang w:val="hy-AM"/>
              </w:rPr>
              <w:t>92%-</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основной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- 20%</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15:00</w:t>
            </w:r>
            <w:r w:rsidRPr="007816EA">
              <w:rPr>
                <w:rFonts w:ascii="Sylfaen" w:hAnsi="Sylfaen" w:cs="Sylfaen"/>
                <w:color w:val="000000"/>
                <w:sz w:val="18"/>
                <w:szCs w:val="18"/>
                <w:lang w:val="hy-AM"/>
              </w:rPr>
              <w:t>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фильтром.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Какао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какао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нефти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содержанием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Зависимый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конфетти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типа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влаги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4-25%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из картона</w:t>
            </w:r>
            <w:r w:rsidRPr="007816EA">
              <w:rPr>
                <w:rFonts w:ascii="Arial AM" w:hAnsi="Arial AM"/>
                <w:color w:val="000000"/>
                <w:sz w:val="18"/>
                <w:szCs w:val="18"/>
                <w:lang w:val="hy-AM"/>
              </w:rPr>
              <w:t>,</w:t>
            </w:r>
            <w:r w:rsidRPr="007816EA">
              <w:rPr>
                <w:rFonts w:ascii="Sylfaen" w:hAnsi="Sylfaen" w:cs="Sylfaen"/>
                <w:color w:val="000000"/>
                <w:sz w:val="18"/>
                <w:szCs w:val="18"/>
                <w:lang w:val="hy-AM"/>
              </w:rPr>
              <w:t>из фольги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завернутый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особый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Единообразие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80%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br/>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B677B7" w:rsidRDefault="00A227A0" w:rsidP="00CB2F01">
            <w:pPr>
              <w:rPr>
                <w:sz w:val="20"/>
              </w:rPr>
            </w:pPr>
            <w:r>
              <w:rPr>
                <w:rFonts w:cs="Calibri"/>
                <w:color w:val="000000"/>
                <w:sz w:val="20"/>
                <w:szCs w:val="20"/>
              </w:rPr>
              <w:t>2000 г.</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AE24E1" w:rsidRDefault="00A227A0" w:rsidP="00CB2F01">
            <w:pPr>
              <w:rPr>
                <w:sz w:val="20"/>
              </w:rPr>
            </w:pPr>
            <w:r>
              <w:rPr>
                <w:sz w:val="20"/>
              </w:rPr>
              <w:t>300 000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150:</w:t>
            </w:r>
          </w:p>
        </w:tc>
        <w:tc>
          <w:tcPr>
            <w:tcW w:w="1134" w:type="dxa"/>
            <w:shd w:val="clear" w:color="auto" w:fill="auto"/>
          </w:tcPr>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150: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 xml:space="preserve">После вступления в силу договора до последнего </w:t>
            </w:r>
            <w:r w:rsidRPr="00190B3A">
              <w:rPr>
                <w:rFonts w:ascii="Sylfaen" w:hAnsi="Sylfaen" w:cs="Sylfaen"/>
                <w:sz w:val="16"/>
                <w:szCs w:val="16"/>
                <w:lang w:val="hy-AM"/>
              </w:rPr>
              <w:lastRenderedPageBreak/>
              <w:t>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AE24E1" w:rsidRDefault="00A227A0" w:rsidP="00CB2F01">
            <w:pPr>
              <w:ind w:left="360"/>
              <w:rPr>
                <w:sz w:val="20"/>
              </w:rPr>
            </w:pPr>
            <w:r>
              <w:rPr>
                <w:sz w:val="20"/>
              </w:rPr>
              <w:lastRenderedPageBreak/>
              <w:t>28:00</w:t>
            </w:r>
          </w:p>
        </w:tc>
        <w:tc>
          <w:tcPr>
            <w:tcW w:w="1260" w:type="dxa"/>
            <w:shd w:val="clear" w:color="auto" w:fill="auto"/>
          </w:tcPr>
          <w:p w:rsidR="00A227A0" w:rsidRPr="007816EA" w:rsidRDefault="00A227A0" w:rsidP="00CB2F01">
            <w:pPr>
              <w:rPr>
                <w:sz w:val="20"/>
              </w:rPr>
            </w:pPr>
            <w:r>
              <w:rPr>
                <w:sz w:val="20"/>
              </w:rPr>
              <w:t>15320000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lang w:val="hy-AM"/>
              </w:rPr>
              <w:t>сок</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64037D">
              <w:rPr>
                <w:rFonts w:ascii="Sylfaen" w:hAnsi="Sylfaen"/>
                <w:sz w:val="16"/>
                <w:szCs w:val="16"/>
                <w:lang w:val="hy-AM"/>
              </w:rPr>
              <w:t>Фруктовые соки - компот из различных видов свежих фруктов и фруктов с добавлением сахарного сиропа или без него, простой на вид. Безопасность и маркировка согласно Постановлению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lang w:val="hy-AM"/>
              </w:rPr>
              <w:t>л:</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8C1A0C" w:rsidRDefault="00A227A0" w:rsidP="00CB2F01">
            <w:pPr>
              <w:rPr>
                <w:sz w:val="20"/>
              </w:rPr>
            </w:pPr>
            <w:r>
              <w:rPr>
                <w:rFonts w:cs="Calibri"/>
                <w:color w:val="000000"/>
                <w:sz w:val="20"/>
                <w:szCs w:val="20"/>
              </w:rPr>
              <w:t>550: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AE24E1" w:rsidRDefault="00A227A0" w:rsidP="00CB2F01">
            <w:pPr>
              <w:rPr>
                <w:sz w:val="20"/>
              </w:rPr>
            </w:pPr>
            <w:r>
              <w:rPr>
                <w:sz w:val="20"/>
              </w:rPr>
              <w:t>302500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CD62F4" w:rsidRDefault="00A227A0" w:rsidP="00CB2F01">
            <w:pPr>
              <w:rPr>
                <w:sz w:val="20"/>
                <w:lang w:val="en-US"/>
              </w:rPr>
            </w:pPr>
            <w:r>
              <w:rPr>
                <w:rFonts w:cs="Calibri"/>
                <w:color w:val="000000"/>
                <w:sz w:val="16"/>
                <w:szCs w:val="16"/>
              </w:rPr>
              <w:t>550:</w:t>
            </w:r>
          </w:p>
        </w:tc>
        <w:tc>
          <w:tcPr>
            <w:tcW w:w="1134" w:type="dxa"/>
            <w:shd w:val="clear" w:color="auto" w:fill="auto"/>
          </w:tcPr>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AE24E1" w:rsidRDefault="00A227A0" w:rsidP="00CB2F01">
            <w:pPr>
              <w:jc w:val="center"/>
              <w:rPr>
                <w:sz w:val="20"/>
              </w:rPr>
            </w:pPr>
            <w:r>
              <w:rPr>
                <w:rFonts w:cs="Calibri"/>
                <w:color w:val="000000"/>
                <w:sz w:val="16"/>
                <w:szCs w:val="16"/>
              </w:rPr>
              <w:t>550: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AE24E1" w:rsidRDefault="00A227A0" w:rsidP="00CB2F01">
            <w:pPr>
              <w:ind w:left="360"/>
              <w:rPr>
                <w:sz w:val="20"/>
              </w:rPr>
            </w:pPr>
            <w:r>
              <w:rPr>
                <w:sz w:val="20"/>
              </w:rPr>
              <w:t>35:00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15331180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Консервы</w:t>
            </w:r>
            <w:r w:rsidRPr="007816EA">
              <w:rPr>
                <w:rFonts w:ascii="Arial AM" w:hAnsi="Arial AM"/>
                <w:color w:val="000000"/>
                <w:sz w:val="20"/>
                <w:szCs w:val="20"/>
              </w:rPr>
              <w:t xml:space="preserve"> </w:t>
            </w:r>
            <w:r w:rsidRPr="007816EA">
              <w:rPr>
                <w:rFonts w:ascii="Sylfaen" w:hAnsi="Sylfaen" w:cs="Sylfaen"/>
                <w:color w:val="000000"/>
                <w:sz w:val="20"/>
                <w:szCs w:val="20"/>
              </w:rPr>
              <w:t>горох</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18"/>
                <w:szCs w:val="18"/>
                <w:lang w:val="hy-AM"/>
              </w:rPr>
              <w:t>Консервы</w:t>
            </w:r>
            <w:r w:rsidRPr="007816EA">
              <w:rPr>
                <w:rFonts w:ascii="Arial AM" w:hAnsi="Arial AM"/>
                <w:color w:val="000000"/>
                <w:sz w:val="18"/>
                <w:szCs w:val="18"/>
                <w:lang w:val="hy-AM"/>
              </w:rPr>
              <w:t>,</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горох</w:t>
            </w:r>
            <w:r w:rsidRPr="00DE1549">
              <w:rPr>
                <w:rFonts w:ascii="Sylfaen" w:hAnsi="Sylfaen" w:cs="Sylfaen"/>
                <w:b/>
                <w:color w:val="000000" w:themeColor="text1"/>
                <w:sz w:val="18"/>
                <w:szCs w:val="18"/>
                <w:lang w:val="hy-AM"/>
              </w:rPr>
              <w:t>Массовая порция корма – от 250 до 400 грамм.</w:t>
            </w:r>
            <w:r w:rsidRPr="00DE1549">
              <w:rPr>
                <w:rFonts w:ascii="Sylfaen" w:hAnsi="Sylfaen" w:cs="Sylfaen"/>
                <w:color w:val="000000" w:themeColor="text1"/>
                <w:sz w:val="18"/>
                <w:szCs w:val="18"/>
                <w:lang w:val="hy-AM"/>
              </w:rPr>
              <w:t>:</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горох</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вода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w:t>
            </w:r>
            <w:r w:rsidRPr="00DE1549">
              <w:rPr>
                <w:rFonts w:ascii="Sylfaen" w:hAnsi="Sylfaen" w:cs="Sylfaen"/>
                <w:b/>
                <w:color w:val="000000" w:themeColor="text1"/>
                <w:sz w:val="18"/>
                <w:szCs w:val="18"/>
                <w:lang w:val="hy-AM"/>
              </w:rPr>
              <w:t>Заводская упаковка:</w:t>
            </w:r>
            <w:r>
              <w:rPr>
                <w:rFonts w:ascii="Arial AM" w:hAnsi="Arial AM"/>
                <w:b/>
                <w:color w:val="000000" w:themeColor="text1"/>
                <w:sz w:val="18"/>
                <w:szCs w:val="18"/>
                <w:lang w:val="hy-AM"/>
              </w:rPr>
              <w:t xml:space="preserve"> </w:t>
            </w:r>
            <w:r w:rsidRPr="00DE1549">
              <w:rPr>
                <w:rFonts w:ascii="Sylfaen" w:hAnsi="Sylfaen"/>
                <w:b/>
                <w:color w:val="000000" w:themeColor="text1"/>
                <w:sz w:val="18"/>
                <w:szCs w:val="18"/>
                <w:lang w:val="hy-AM"/>
              </w:rPr>
              <w:t xml:space="preserve"> </w:t>
            </w:r>
            <w:r w:rsidRPr="00DE1549">
              <w:rPr>
                <w:rFonts w:ascii="Sylfaen" w:hAnsi="Sylfaen" w:cs="Sylfaen"/>
                <w:b/>
                <w:color w:val="000000" w:themeColor="text1"/>
                <w:sz w:val="18"/>
                <w:szCs w:val="18"/>
                <w:lang w:val="hy-AM"/>
              </w:rPr>
              <w:t>стекло</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или</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другой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контейнерами</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15842-90</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 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горох</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типичный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приготовленный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большой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зернами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осадка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 xml:space="preserve">по </w:t>
            </w:r>
            <w:r w:rsidRPr="007816EA">
              <w:rPr>
                <w:rFonts w:ascii="Sylfaen" w:hAnsi="Sylfaen" w:cs="Sylfaen"/>
                <w:color w:val="000000"/>
                <w:sz w:val="18"/>
                <w:szCs w:val="18"/>
                <w:lang w:val="hy-AM"/>
              </w:rPr>
              <w:lastRenderedPageBreak/>
              <w:t>татуировке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80%.</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разборчиво.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6A5422" w:rsidRDefault="00A227A0" w:rsidP="00CB2F01">
            <w:pPr>
              <w:rPr>
                <w:rFonts w:ascii="Arial AM" w:hAnsi="Arial AM"/>
                <w:sz w:val="20"/>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2A0FA1" w:rsidRDefault="00A227A0" w:rsidP="00CB2F01">
            <w:pPr>
              <w:rPr>
                <w:sz w:val="20"/>
              </w:rPr>
            </w:pPr>
            <w:r>
              <w:rPr>
                <w:rFonts w:cs="Calibri"/>
                <w:color w:val="000000"/>
                <w:sz w:val="20"/>
                <w:szCs w:val="20"/>
              </w:rPr>
              <w:t>600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CD62F4" w:rsidRDefault="00A227A0" w:rsidP="00CB2F01">
            <w:pPr>
              <w:rPr>
                <w:sz w:val="20"/>
                <w:lang w:val="en-US"/>
              </w:rPr>
            </w:pPr>
            <w:r>
              <w:rPr>
                <w:sz w:val="20"/>
              </w:rPr>
              <w:t>18000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30:00</w:t>
            </w:r>
          </w:p>
        </w:tc>
        <w:tc>
          <w:tcPr>
            <w:tcW w:w="1134" w:type="dxa"/>
            <w:shd w:val="clear" w:color="auto" w:fill="auto"/>
          </w:tcPr>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30:00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 xml:space="preserve">После вступления в силу договора до последнего рабочего дня, установленного на декабрь месяц в детском саду </w:t>
            </w:r>
            <w:r w:rsidRPr="00190B3A">
              <w:rPr>
                <w:rFonts w:ascii="Sylfaen" w:hAnsi="Sylfaen" w:cs="Sylfaen"/>
                <w:sz w:val="16"/>
                <w:szCs w:val="16"/>
                <w:lang w:val="hy-AM"/>
              </w:rPr>
              <w:lastRenderedPageBreak/>
              <w:t>2025 года включительно.</w:t>
            </w:r>
          </w:p>
        </w:tc>
      </w:tr>
      <w:tr w:rsidR="00A227A0" w:rsidRPr="00724982" w:rsidTr="00CB2F01">
        <w:trPr>
          <w:trHeight w:val="153"/>
        </w:trPr>
        <w:tc>
          <w:tcPr>
            <w:tcW w:w="837" w:type="dxa"/>
            <w:shd w:val="clear" w:color="auto" w:fill="auto"/>
          </w:tcPr>
          <w:p w:rsidR="00A227A0" w:rsidRPr="00AE24E1" w:rsidRDefault="00A227A0" w:rsidP="00CB2F01">
            <w:pPr>
              <w:ind w:left="360"/>
              <w:rPr>
                <w:sz w:val="20"/>
              </w:rPr>
            </w:pPr>
            <w:r>
              <w:rPr>
                <w:sz w:val="20"/>
              </w:rPr>
              <w:lastRenderedPageBreak/>
              <w:t>36:</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15331178</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Консервы</w:t>
            </w:r>
            <w:r w:rsidRPr="007816EA">
              <w:rPr>
                <w:rFonts w:ascii="Arial AM" w:hAnsi="Arial AM"/>
                <w:color w:val="000000"/>
                <w:sz w:val="20"/>
                <w:szCs w:val="20"/>
              </w:rPr>
              <w:t xml:space="preserve"> </w:t>
            </w:r>
            <w:r w:rsidRPr="007816EA">
              <w:rPr>
                <w:rFonts w:ascii="Sylfaen" w:hAnsi="Sylfaen" w:cs="Sylfaen"/>
                <w:color w:val="000000"/>
                <w:sz w:val="20"/>
                <w:szCs w:val="20"/>
              </w:rPr>
              <w:t>кукуруза</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C033BC" w:rsidRDefault="00A227A0" w:rsidP="00CB2F01">
            <w:pPr>
              <w:rPr>
                <w:rFonts w:ascii="Sylfaen" w:hAnsi="Sylfaen" w:cs="Sylfaen"/>
                <w:color w:val="000000"/>
                <w:sz w:val="18"/>
                <w:szCs w:val="18"/>
                <w:lang w:val="hy-AM"/>
              </w:rPr>
            </w:pPr>
            <w:r w:rsidRPr="007816EA">
              <w:rPr>
                <w:rFonts w:ascii="Sylfaen" w:hAnsi="Sylfaen" w:cs="Sylfaen"/>
                <w:color w:val="000000"/>
                <w:sz w:val="18"/>
                <w:szCs w:val="18"/>
                <w:lang w:val="hy-AM"/>
              </w:rPr>
              <w:t>Консервы</w:t>
            </w:r>
            <w:r>
              <w:rPr>
                <w:rFonts w:ascii="Arial AM" w:hAnsi="Arial AM"/>
                <w:color w:val="000000"/>
                <w:sz w:val="18"/>
                <w:szCs w:val="18"/>
                <w:lang w:val="hy-AM"/>
              </w:rPr>
              <w:t>,</w:t>
            </w:r>
            <w:r w:rsidRPr="00DE1549">
              <w:rPr>
                <w:rFonts w:ascii="Sylfaen" w:hAnsi="Sylfaen" w:cs="Sylfaen"/>
                <w:b/>
                <w:color w:val="000000" w:themeColor="text1"/>
                <w:sz w:val="18"/>
                <w:szCs w:val="18"/>
                <w:lang w:val="hy-AM"/>
              </w:rPr>
              <w:t>Массовая часть корма – от 270 до 400 грамм.</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кукуруза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вода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w:t>
            </w:r>
            <w:r w:rsidRPr="00DE1549">
              <w:rPr>
                <w:rFonts w:ascii="Sylfaen" w:hAnsi="Sylfaen" w:cs="Sylfaen"/>
                <w:b/>
                <w:color w:val="000000" w:themeColor="text1"/>
                <w:sz w:val="18"/>
                <w:szCs w:val="18"/>
                <w:lang w:val="hy-AM"/>
              </w:rPr>
              <w:t>Заводская упаковка:</w:t>
            </w:r>
            <w:r>
              <w:rPr>
                <w:rFonts w:ascii="Arial AM" w:hAnsi="Arial AM"/>
                <w:b/>
                <w:color w:val="000000" w:themeColor="text1"/>
                <w:sz w:val="18"/>
                <w:szCs w:val="18"/>
                <w:lang w:val="hy-AM"/>
              </w:rPr>
              <w:t xml:space="preserve"> </w:t>
            </w:r>
            <w:r w:rsidRPr="00DE1549">
              <w:rPr>
                <w:rFonts w:ascii="Sylfaen" w:hAnsi="Sylfaen"/>
                <w:b/>
                <w:color w:val="000000" w:themeColor="text1"/>
                <w:sz w:val="18"/>
                <w:szCs w:val="18"/>
                <w:lang w:val="hy-AM"/>
              </w:rPr>
              <w:t xml:space="preserve"> </w:t>
            </w:r>
            <w:r w:rsidRPr="00DE1549">
              <w:rPr>
                <w:rFonts w:ascii="Sylfaen" w:hAnsi="Sylfaen" w:cs="Sylfaen"/>
                <w:b/>
                <w:color w:val="000000" w:themeColor="text1"/>
                <w:sz w:val="18"/>
                <w:szCs w:val="18"/>
                <w:lang w:val="hy-AM"/>
              </w:rPr>
              <w:t>стекло</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или</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другой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контейнерами</w:t>
            </w:r>
            <w:r w:rsidRPr="00DE1549">
              <w:rPr>
                <w:rFonts w:ascii="Arial AM" w:hAnsi="Arial AM"/>
                <w:color w:val="000000" w:themeColor="text1"/>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15842-90</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 Чистый</w:t>
            </w:r>
            <w:r w:rsidRPr="007816EA">
              <w:rPr>
                <w:rFonts w:ascii="Arial AM" w:hAnsi="Arial AM"/>
                <w:color w:val="000000"/>
                <w:sz w:val="18"/>
                <w:szCs w:val="18"/>
                <w:lang w:val="hy-AM"/>
              </w:rPr>
              <w:t>,</w:t>
            </w:r>
            <w:r w:rsidRPr="002A0FA1">
              <w:rPr>
                <w:rFonts w:ascii="Sylfaen" w:hAnsi="Sylfaen" w:cs="Sylfaen"/>
                <w:color w:val="000000"/>
                <w:sz w:val="18"/>
                <w:szCs w:val="18"/>
                <w:lang w:val="hy-AM"/>
              </w:rPr>
              <w:t>кукурузу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типичный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приготовленный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большой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зернами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осадка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татуировке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80%.</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разборчиво.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2A0FA1">
              <w:rPr>
                <w:rFonts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6A5422" w:rsidRDefault="00A227A0" w:rsidP="00CB2F01">
            <w:pPr>
              <w:rPr>
                <w:rFonts w:ascii="Arial AM" w:hAnsi="Arial AM"/>
                <w:sz w:val="20"/>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2A0FA1" w:rsidRDefault="00A227A0" w:rsidP="00CB2F01">
            <w:pPr>
              <w:rPr>
                <w:sz w:val="20"/>
              </w:rPr>
            </w:pPr>
            <w:r>
              <w:rPr>
                <w:rFonts w:cs="Calibri"/>
                <w:color w:val="000000"/>
                <w:sz w:val="20"/>
                <w:szCs w:val="20"/>
              </w:rPr>
              <w:t>900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AE24E1" w:rsidRDefault="00A227A0" w:rsidP="00CB2F01">
            <w:pPr>
              <w:rPr>
                <w:sz w:val="20"/>
              </w:rPr>
            </w:pPr>
            <w:r>
              <w:rPr>
                <w:sz w:val="20"/>
              </w:rPr>
              <w:t>27000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30:00</w:t>
            </w:r>
          </w:p>
        </w:tc>
        <w:tc>
          <w:tcPr>
            <w:tcW w:w="1134" w:type="dxa"/>
            <w:shd w:val="clear" w:color="auto" w:fill="auto"/>
          </w:tcPr>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30:00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Default="00A227A0" w:rsidP="00CB2F01">
            <w:pPr>
              <w:ind w:left="360"/>
              <w:rPr>
                <w:sz w:val="20"/>
              </w:rPr>
            </w:pPr>
            <w:r>
              <w:rPr>
                <w:sz w:val="20"/>
              </w:rPr>
              <w:lastRenderedPageBreak/>
              <w:t>39:</w:t>
            </w:r>
          </w:p>
        </w:tc>
        <w:tc>
          <w:tcPr>
            <w:tcW w:w="1260" w:type="dxa"/>
            <w:shd w:val="clear" w:color="auto" w:fill="auto"/>
          </w:tcPr>
          <w:p w:rsidR="00A227A0" w:rsidRPr="007816EA" w:rsidRDefault="00A227A0" w:rsidP="00CB2F01">
            <w:pPr>
              <w:rPr>
                <w:rFonts w:ascii="Arial AM" w:hAnsi="Arial AM"/>
                <w:color w:val="000000"/>
                <w:sz w:val="20"/>
                <w:szCs w:val="20"/>
              </w:rPr>
            </w:pPr>
            <w:r w:rsidRPr="007816EA">
              <w:rPr>
                <w:rFonts w:ascii="Arial AM" w:hAnsi="Arial AM"/>
                <w:color w:val="000000"/>
                <w:sz w:val="20"/>
                <w:szCs w:val="20"/>
              </w:rPr>
              <w:t>03221410</w:t>
            </w:r>
          </w:p>
        </w:tc>
        <w:tc>
          <w:tcPr>
            <w:tcW w:w="1022" w:type="dxa"/>
            <w:shd w:val="clear" w:color="auto" w:fill="auto"/>
          </w:tcPr>
          <w:p w:rsidR="00A227A0" w:rsidRPr="007816EA" w:rsidRDefault="00A227A0" w:rsidP="00CB2F01">
            <w:pPr>
              <w:rPr>
                <w:rFonts w:ascii="Sylfaen" w:hAnsi="Sylfaen" w:cs="Sylfaen"/>
                <w:color w:val="000000"/>
                <w:sz w:val="20"/>
                <w:szCs w:val="20"/>
              </w:rPr>
            </w:pPr>
            <w:r w:rsidRPr="007816EA">
              <w:rPr>
                <w:rFonts w:ascii="Sylfaen" w:hAnsi="Sylfaen" w:cs="Sylfaen"/>
                <w:color w:val="000000"/>
                <w:sz w:val="20"/>
                <w:szCs w:val="20"/>
              </w:rPr>
              <w:t>Капуста</w:t>
            </w:r>
            <w:r w:rsidRPr="007816EA">
              <w:rPr>
                <w:rFonts w:ascii="Arial AM" w:hAnsi="Arial AM"/>
                <w:color w:val="000000"/>
                <w:sz w:val="20"/>
                <w:szCs w:val="20"/>
              </w:rPr>
              <w:t xml:space="preserve">  </w:t>
            </w:r>
            <w:r w:rsidRPr="007816EA">
              <w:rPr>
                <w:rFonts w:ascii="Sylfaen" w:hAnsi="Sylfaen" w:cs="Sylfaen"/>
                <w:color w:val="000000"/>
                <w:sz w:val="20"/>
                <w:szCs w:val="20"/>
              </w:rPr>
              <w:t>очищенный</w:t>
            </w:r>
            <w:r w:rsidRPr="007816EA">
              <w:rPr>
                <w:rFonts w:ascii="Arial AM" w:hAnsi="Arial AM"/>
                <w:color w:val="000000"/>
                <w:sz w:val="20"/>
                <w:szCs w:val="20"/>
              </w:rPr>
              <w:t xml:space="preserve">    </w:t>
            </w:r>
          </w:p>
        </w:tc>
        <w:tc>
          <w:tcPr>
            <w:tcW w:w="845" w:type="dxa"/>
            <w:shd w:val="clear" w:color="auto" w:fill="auto"/>
          </w:tcPr>
          <w:p w:rsidR="00A227A0" w:rsidRDefault="00A227A0" w:rsidP="00CB2F01">
            <w:pPr>
              <w:rPr>
                <w:rFonts w:ascii="Arial" w:hAnsi="Arial" w:cs="Arial"/>
                <w:sz w:val="20"/>
              </w:rPr>
            </w:pPr>
          </w:p>
        </w:tc>
        <w:tc>
          <w:tcPr>
            <w:tcW w:w="5817" w:type="dxa"/>
            <w:shd w:val="clear" w:color="auto" w:fill="auto"/>
          </w:tcPr>
          <w:p w:rsidR="00A227A0" w:rsidRPr="007816EA" w:rsidRDefault="00A227A0" w:rsidP="00CB2F01">
            <w:pPr>
              <w:rPr>
                <w:rFonts w:ascii="Sylfaen" w:hAnsi="Sylfaen" w:cs="Sylfaen"/>
                <w:color w:val="000000"/>
                <w:sz w:val="18"/>
                <w:szCs w:val="18"/>
                <w:lang w:val="hy-AM"/>
              </w:rPr>
            </w:pP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1724-85 гг.</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w:t>
            </w:r>
            <w:r w:rsidRPr="007816EA">
              <w:rPr>
                <w:rFonts w:ascii="Sylfaen" w:hAnsi="Sylfaen" w:cs="Sylfaen"/>
                <w:color w:val="000000"/>
                <w:sz w:val="18"/>
                <w:szCs w:val="18"/>
                <w:lang w:val="hy-AM"/>
              </w:rPr>
              <w:t>Капуста</w:t>
            </w:r>
            <w:r w:rsidRPr="007816EA">
              <w:rPr>
                <w:rFonts w:ascii="Arial AM" w:hAnsi="Arial AM"/>
                <w:color w:val="000000"/>
                <w:sz w:val="18"/>
                <w:szCs w:val="18"/>
                <w:lang w:val="hy-AM"/>
              </w:rPr>
              <w:t>45% -</w:t>
            </w:r>
            <w:r w:rsidRPr="007816EA">
              <w:rPr>
                <w:rFonts w:ascii="Sylfaen" w:hAnsi="Sylfaen" w:cs="Sylfaen"/>
                <w:color w:val="000000"/>
                <w:sz w:val="18"/>
                <w:szCs w:val="18"/>
                <w:lang w:val="hy-AM"/>
              </w:rPr>
              <w:t>не по годам развитый</w:t>
            </w:r>
            <w:r w:rsidRPr="007816EA">
              <w:rPr>
                <w:rFonts w:ascii="Arial AM" w:hAnsi="Arial AM"/>
                <w:color w:val="000000"/>
                <w:sz w:val="18"/>
                <w:szCs w:val="18"/>
                <w:lang w:val="hy-AM"/>
              </w:rPr>
              <w:t>, 55%-</w:t>
            </w:r>
            <w:r w:rsidRPr="007816EA">
              <w:rPr>
                <w:rFonts w:ascii="Sylfaen" w:hAnsi="Sylfaen" w:cs="Sylfaen"/>
                <w:color w:val="000000"/>
                <w:sz w:val="18"/>
                <w:szCs w:val="18"/>
                <w:lang w:val="hy-AM"/>
              </w:rPr>
              <w:t>среднего возраста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голова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капуста</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приобретение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для</w:t>
            </w:r>
            <w:r w:rsidRPr="007816EA">
              <w:rPr>
                <w:rFonts w:ascii="Arial AM" w:hAnsi="Arial AM"/>
                <w:color w:val="000000"/>
                <w:sz w:val="18"/>
                <w:szCs w:val="18"/>
                <w:lang w:val="hy-AM"/>
              </w:rPr>
              <w:t>,</w:t>
            </w:r>
            <w:r w:rsidRPr="007816EA">
              <w:rPr>
                <w:rFonts w:ascii="Sylfaen" w:hAnsi="Sylfaen" w:cs="Sylfaen"/>
                <w:color w:val="000000"/>
                <w:sz w:val="18"/>
                <w:szCs w:val="18"/>
                <w:lang w:val="hy-AM"/>
              </w:rPr>
              <w:t>Внешний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появление</w:t>
            </w:r>
            <w:r w:rsidRPr="007816EA">
              <w:rPr>
                <w:rFonts w:ascii="Arial AM" w:hAnsi="Arial AM"/>
                <w:color w:val="000000"/>
                <w:sz w:val="18"/>
                <w:szCs w:val="18"/>
                <w:lang w:val="hy-AM"/>
              </w:rPr>
              <w:t>``</w:t>
            </w:r>
            <w:r w:rsidRPr="007816EA">
              <w:rPr>
                <w:rFonts w:ascii="Sylfaen" w:hAnsi="Sylfaen" w:cs="Sylfaen"/>
                <w:color w:val="000000"/>
                <w:sz w:val="18"/>
                <w:szCs w:val="18"/>
                <w:lang w:val="hy-AM"/>
              </w:rPr>
              <w:t>головы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полный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здоровый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полностью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сформированный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болезни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травмы</w:t>
            </w:r>
            <w:r w:rsidRPr="007816EA">
              <w:rPr>
                <w:rFonts w:ascii="Arial AM" w:hAnsi="Arial AM"/>
                <w:color w:val="000000"/>
                <w:sz w:val="18"/>
                <w:szCs w:val="18"/>
                <w:lang w:val="hy-AM"/>
              </w:rPr>
              <w:t>,</w:t>
            </w:r>
            <w:r w:rsidRPr="007816EA">
              <w:rPr>
                <w:rFonts w:ascii="Sylfaen" w:hAnsi="Sylfaen" w:cs="Sylfaen"/>
                <w:color w:val="000000"/>
                <w:sz w:val="18"/>
                <w:szCs w:val="18"/>
                <w:lang w:val="hy-AM"/>
              </w:rPr>
              <w:t>непроросший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данный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ботанический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типу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типичный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цвете</w:t>
            </w:r>
            <w:r w:rsidRPr="007816EA">
              <w:rPr>
                <w:rFonts w:ascii="Arial AM" w:hAnsi="Arial AM"/>
                <w:color w:val="000000"/>
                <w:sz w:val="18"/>
                <w:szCs w:val="18"/>
                <w:lang w:val="hy-AM"/>
              </w:rPr>
              <w:t>.</w:t>
            </w:r>
            <w:r w:rsidRPr="007816EA">
              <w:rPr>
                <w:rFonts w:ascii="Sylfaen" w:hAnsi="Sylfaen" w:cs="Sylfaen"/>
                <w:color w:val="000000"/>
                <w:sz w:val="18"/>
                <w:szCs w:val="18"/>
                <w:lang w:val="hy-AM"/>
              </w:rPr>
              <w:t>форма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вкус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w:t>
            </w:r>
            <w:r w:rsidRPr="007816EA">
              <w:rPr>
                <w:rFonts w:ascii="Sylfaen" w:hAnsi="Sylfaen" w:cs="Sylfaen"/>
                <w:color w:val="000000"/>
                <w:sz w:val="18"/>
                <w:szCs w:val="18"/>
                <w:lang w:val="hy-AM"/>
              </w:rPr>
              <w:t>Капуста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головы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 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сельскохозяйственный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вредителями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поврежден</w:t>
            </w:r>
            <w:r w:rsidRPr="007816EA">
              <w:rPr>
                <w:rFonts w:ascii="Arial AM" w:hAnsi="Arial AM"/>
                <w:color w:val="000000"/>
                <w:sz w:val="18"/>
                <w:szCs w:val="18"/>
                <w:lang w:val="hy-AM"/>
              </w:rPr>
              <w:t>,</w:t>
            </w:r>
            <w:r w:rsidRPr="007816EA">
              <w:rPr>
                <w:rFonts w:ascii="Sylfaen" w:hAnsi="Sylfaen" w:cs="Sylfaen"/>
                <w:color w:val="000000"/>
                <w:sz w:val="18"/>
                <w:szCs w:val="18"/>
                <w:lang w:val="hy-AM"/>
              </w:rPr>
              <w:t>не 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иметь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избыточный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внешний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нуждаться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тугой</w:t>
            </w:r>
            <w:r w:rsidRPr="007816EA">
              <w:rPr>
                <w:rFonts w:ascii="Arial AM" w:hAnsi="Arial AM"/>
                <w:color w:val="000000"/>
                <w:sz w:val="18"/>
                <w:szCs w:val="18"/>
                <w:lang w:val="hy-AM"/>
              </w:rPr>
              <w:t>,</w:t>
            </w:r>
            <w:r w:rsidRPr="007816EA">
              <w:rPr>
                <w:rFonts w:ascii="Sylfaen" w:hAnsi="Sylfaen" w:cs="Sylfaen"/>
                <w:color w:val="000000"/>
                <w:sz w:val="18"/>
                <w:szCs w:val="18"/>
                <w:lang w:val="hy-AM"/>
              </w:rPr>
              <w:t>толстый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хрупкий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заброшенный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глав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уборка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степень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капуста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головы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нуждаться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очищен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поверхность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тугой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обниматель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белый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листья</w:t>
            </w:r>
            <w:r w:rsidRPr="007816EA">
              <w:rPr>
                <w:rFonts w:ascii="Arial AM" w:hAnsi="Arial AM"/>
                <w:color w:val="000000"/>
                <w:sz w:val="18"/>
                <w:szCs w:val="18"/>
                <w:lang w:val="hy-AM"/>
              </w:rPr>
              <w:t>,</w:t>
            </w:r>
            <w:r w:rsidRPr="007816EA">
              <w:rPr>
                <w:rFonts w:ascii="Sylfaen" w:hAnsi="Sylfaen" w:cs="Sylfaen"/>
                <w:color w:val="000000"/>
                <w:sz w:val="18"/>
                <w:szCs w:val="18"/>
                <w:lang w:val="hy-AM"/>
              </w:rPr>
              <w:t>допустимый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капуста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поверхность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тугой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 обнимающий</w:t>
            </w:r>
            <w:r w:rsidRPr="007816EA">
              <w:rPr>
                <w:rFonts w:ascii="Arial AM" w:hAnsi="Arial AM"/>
                <w:color w:val="000000"/>
                <w:sz w:val="18"/>
                <w:szCs w:val="18"/>
                <w:lang w:val="hy-AM"/>
              </w:rPr>
              <w:t>2-4:</w:t>
            </w:r>
            <w:r w:rsidRPr="007816EA">
              <w:rPr>
                <w:rFonts w:ascii="Sylfaen" w:hAnsi="Sylfaen" w:cs="Sylfaen"/>
                <w:color w:val="000000"/>
                <w:sz w:val="18"/>
                <w:szCs w:val="18"/>
                <w:lang w:val="hy-AM"/>
              </w:rPr>
              <w:t>шт.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листьев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доступность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Капуста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длина</w:t>
            </w:r>
            <w:r w:rsidRPr="007816EA">
              <w:rPr>
                <w:rFonts w:ascii="Arial AM" w:hAnsi="Arial AM"/>
                <w:color w:val="000000"/>
                <w:sz w:val="18"/>
                <w:szCs w:val="18"/>
                <w:lang w:val="hy-AM"/>
              </w:rPr>
              <w:t>3:</w:t>
            </w:r>
            <w:r w:rsidRPr="007816EA">
              <w:rPr>
                <w:rFonts w:ascii="Sylfaen" w:hAnsi="Sylfaen" w:cs="Sylfaen"/>
                <w:color w:val="000000"/>
                <w:sz w:val="18"/>
                <w:szCs w:val="18"/>
                <w:lang w:val="hy-AM"/>
              </w:rPr>
              <w:t>см</w:t>
            </w:r>
            <w:r w:rsidRPr="007816EA">
              <w:rPr>
                <w:rFonts w:ascii="Arial AM" w:hAnsi="Arial AM"/>
                <w:color w:val="000000"/>
                <w:sz w:val="18"/>
                <w:szCs w:val="18"/>
                <w:lang w:val="hy-AM"/>
              </w:rPr>
              <w:t>-</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Капуста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очищен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голов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1-1,5</w:t>
            </w:r>
            <w:r w:rsidRPr="007816EA">
              <w:rPr>
                <w:rFonts w:ascii="Sylfaen" w:hAnsi="Sylfaen" w:cs="Sylfaen"/>
                <w:color w:val="000000"/>
                <w:sz w:val="18"/>
                <w:szCs w:val="18"/>
                <w:lang w:val="hy-AM"/>
              </w:rPr>
              <w:t>кг</w:t>
            </w:r>
            <w:r w:rsidRPr="007816EA">
              <w:rPr>
                <w:rFonts w:ascii="Arial AM" w:hAnsi="Arial AM"/>
                <w:color w:val="000000"/>
                <w:sz w:val="18"/>
                <w:szCs w:val="18"/>
                <w:lang w:val="hy-AM"/>
              </w:rPr>
              <w:t>/</w:t>
            </w:r>
            <w:r w:rsidRPr="007816EA">
              <w:rPr>
                <w:rFonts w:ascii="Sylfaen" w:hAnsi="Sylfaen" w:cs="Sylfaen"/>
                <w:color w:val="000000"/>
                <w:sz w:val="18"/>
                <w:szCs w:val="18"/>
                <w:lang w:val="hy-AM"/>
              </w:rPr>
              <w:t>не по годам развитый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2:</w:t>
            </w:r>
            <w:r w:rsidRPr="007816EA">
              <w:rPr>
                <w:rFonts w:ascii="Sylfaen" w:hAnsi="Sylfaen" w:cs="Sylfaen"/>
                <w:color w:val="000000"/>
                <w:sz w:val="18"/>
                <w:szCs w:val="18"/>
                <w:lang w:val="hy-AM"/>
              </w:rPr>
              <w:t>кг</w:t>
            </w:r>
            <w:r w:rsidRPr="007816EA">
              <w:rPr>
                <w:rFonts w:ascii="Arial AM" w:hAnsi="Arial AM"/>
                <w:color w:val="000000"/>
                <w:sz w:val="18"/>
                <w:szCs w:val="18"/>
                <w:lang w:val="hy-AM"/>
              </w:rPr>
              <w:t>/</w:t>
            </w:r>
            <w:r w:rsidRPr="007816EA">
              <w:rPr>
                <w:rFonts w:ascii="Sylfaen" w:hAnsi="Sylfaen" w:cs="Sylfaen"/>
                <w:color w:val="000000"/>
                <w:sz w:val="18"/>
                <w:szCs w:val="18"/>
                <w:lang w:val="hy-AM"/>
              </w:rPr>
              <w:t>среднего возраста</w:t>
            </w:r>
            <w:r w:rsidRPr="007816EA">
              <w:rPr>
                <w:rFonts w:ascii="Arial AM" w:hAnsi="Arial AM"/>
                <w:color w:val="000000"/>
                <w:sz w:val="18"/>
                <w:szCs w:val="18"/>
                <w:lang w:val="hy-AM"/>
              </w:rPr>
              <w:t>/: 3:</w:t>
            </w:r>
            <w:r w:rsidRPr="007816EA">
              <w:rPr>
                <w:rFonts w:ascii="Sylfaen" w:hAnsi="Sylfaen" w:cs="Sylfaen"/>
                <w:color w:val="000000"/>
                <w:sz w:val="18"/>
                <w:szCs w:val="18"/>
                <w:lang w:val="hy-AM"/>
              </w:rPr>
              <w:t>см</w:t>
            </w:r>
            <w:r w:rsidRPr="007816EA">
              <w:rPr>
                <w:rFonts w:ascii="Arial AM" w:hAnsi="Arial AM"/>
                <w:color w:val="000000"/>
                <w:sz w:val="18"/>
                <w:szCs w:val="18"/>
                <w:lang w:val="hy-AM"/>
              </w:rPr>
              <w:t>-</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глубину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механический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травмами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с трещинами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сгнивший</w:t>
            </w:r>
            <w:r w:rsidRPr="007816EA">
              <w:rPr>
                <w:rFonts w:ascii="Arial AM" w:hAnsi="Arial AM"/>
                <w:color w:val="000000"/>
                <w:sz w:val="18"/>
                <w:szCs w:val="18"/>
                <w:lang w:val="hy-AM"/>
              </w:rPr>
              <w:t>,</w:t>
            </w:r>
            <w:r w:rsidRPr="007816EA">
              <w:rPr>
                <w:rFonts w:ascii="Sylfaen" w:hAnsi="Sylfaen" w:cs="Sylfaen"/>
                <w:color w:val="000000"/>
                <w:sz w:val="18"/>
                <w:szCs w:val="18"/>
                <w:lang w:val="hy-AM"/>
              </w:rPr>
              <w:t>сельскохозяйственный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вредителями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поврежден</w:t>
            </w:r>
            <w:r w:rsidRPr="007816EA">
              <w:rPr>
                <w:rFonts w:ascii="Arial AM" w:hAnsi="Arial AM"/>
                <w:color w:val="000000"/>
                <w:sz w:val="18"/>
                <w:szCs w:val="18"/>
                <w:lang w:val="hy-AM"/>
              </w:rPr>
              <w:t>,</w:t>
            </w:r>
            <w:r w:rsidRPr="007816EA">
              <w:rPr>
                <w:rFonts w:ascii="Sylfaen" w:hAnsi="Sylfaen" w:cs="Sylfaen"/>
                <w:color w:val="000000"/>
                <w:sz w:val="18"/>
                <w:szCs w:val="18"/>
                <w:lang w:val="hy-AM"/>
              </w:rPr>
              <w:t>обмороженный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приготовленный на пару</w:t>
            </w:r>
            <w:r w:rsidRPr="007816EA">
              <w:rPr>
                <w:rFonts w:ascii="Arial AM" w:hAnsi="Arial AM"/>
                <w:color w:val="000000"/>
                <w:sz w:val="18"/>
                <w:szCs w:val="18"/>
                <w:lang w:val="hy-AM"/>
              </w:rPr>
              <w:t>``</w:t>
            </w:r>
            <w:r w:rsidRPr="007816EA">
              <w:rPr>
                <w:rFonts w:ascii="Sylfaen" w:hAnsi="Sylfaen" w:cs="Sylfaen"/>
                <w:color w:val="000000"/>
                <w:sz w:val="18"/>
                <w:szCs w:val="18"/>
                <w:lang w:val="hy-AM"/>
              </w:rPr>
              <w:t>основной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желтуха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покраснение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табличками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голов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доступность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допустимый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допустимый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отмеченный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головами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капустой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капуста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доступность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Предоставил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90:</w:t>
            </w:r>
            <w:r w:rsidRPr="007816EA">
              <w:rPr>
                <w:rFonts w:ascii="Sylfaen" w:hAnsi="Sylfaen" w:cs="Sylfaen"/>
                <w:color w:val="000000"/>
                <w:sz w:val="18"/>
                <w:szCs w:val="18"/>
                <w:lang w:val="hy-AM"/>
              </w:rPr>
              <w:t>в процентах</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преобладать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указанный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функции</w:t>
            </w:r>
            <w:r w:rsidRPr="007816EA">
              <w:rPr>
                <w:rFonts w:ascii="Arial AM" w:hAnsi="Arial AM"/>
                <w:color w:val="000000"/>
                <w:sz w:val="18"/>
                <w:szCs w:val="18"/>
                <w:lang w:val="hy-AM"/>
              </w:rPr>
              <w:t>:</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этикетка:</w:t>
            </w:r>
            <w:r w:rsidRPr="007816EA">
              <w:rPr>
                <w:rFonts w:ascii="Arial AM" w:hAnsi="Arial AM"/>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правительства</w:t>
            </w:r>
            <w:r w:rsidRPr="007816EA">
              <w:rPr>
                <w:rFonts w:ascii="Arial AM" w:hAnsi="Arial AM"/>
                <w:sz w:val="16"/>
                <w:szCs w:val="16"/>
                <w:lang w:val="hy-AM"/>
              </w:rPr>
              <w:t>2006 г.</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Н:</w:t>
            </w:r>
            <w:r w:rsidRPr="007816EA">
              <w:rPr>
                <w:rFonts w:ascii="Arial AM" w:hAnsi="Arial AM"/>
                <w:sz w:val="16"/>
                <w:szCs w:val="16"/>
                <w:lang w:val="hy-AM"/>
              </w:rPr>
              <w:t xml:space="preserve"> </w:t>
            </w:r>
            <w:r w:rsidRPr="007816EA">
              <w:rPr>
                <w:rFonts w:ascii="Sylfaen" w:hAnsi="Sylfaen" w:cs="Sylfaen"/>
                <w:sz w:val="16"/>
                <w:szCs w:val="16"/>
                <w:lang w:val="hy-AM"/>
              </w:rPr>
              <w:t>по решению</w:t>
            </w:r>
            <w:r w:rsidRPr="007816EA">
              <w:rPr>
                <w:rFonts w:ascii="Arial AM" w:hAnsi="Arial AM"/>
                <w:sz w:val="16"/>
                <w:szCs w:val="16"/>
                <w:lang w:val="hy-AM"/>
              </w:rPr>
              <w:t xml:space="preserve"> </w:t>
            </w:r>
            <w:r w:rsidRPr="007816EA">
              <w:rPr>
                <w:rFonts w:ascii="Sylfaen" w:hAnsi="Sylfaen" w:cs="Sylfaen"/>
                <w:sz w:val="16"/>
                <w:szCs w:val="16"/>
                <w:lang w:val="hy-AM"/>
              </w:rPr>
              <w:t>одобренный</w:t>
            </w:r>
            <w:r>
              <w:rPr>
                <w:rFonts w:ascii="Arial AM" w:hAnsi="Arial AM"/>
                <w:sz w:val="16"/>
                <w:szCs w:val="16"/>
                <w:lang w:val="hy-AM"/>
              </w:rPr>
              <w:t xml:space="preserve">  </w:t>
            </w:r>
            <w:r w:rsidRPr="00465AC9">
              <w:rPr>
                <w:rFonts w:ascii="Arial" w:hAnsi="Arial" w:cs="Arial"/>
                <w:sz w:val="16"/>
                <w:szCs w:val="16"/>
                <w:lang w:val="hy-AM"/>
              </w:rPr>
              <w:t>РА:</w:t>
            </w:r>
            <w:r w:rsidRPr="007816EA">
              <w:rPr>
                <w:rFonts w:ascii="Sylfaen" w:hAnsi="Sylfaen" w:cs="Sylfaen"/>
                <w:sz w:val="16"/>
                <w:szCs w:val="16"/>
                <w:lang w:val="hy-AM"/>
              </w:rPr>
              <w:t>Свежий</w:t>
            </w:r>
            <w:r w:rsidRPr="007816EA">
              <w:rPr>
                <w:rFonts w:ascii="Arial AM" w:hAnsi="Arial AM"/>
                <w:sz w:val="16"/>
                <w:szCs w:val="16"/>
                <w:lang w:val="hy-AM"/>
              </w:rPr>
              <w:t xml:space="preserve"> </w:t>
            </w:r>
            <w:r w:rsidRPr="007816EA">
              <w:rPr>
                <w:rFonts w:ascii="Sylfaen" w:hAnsi="Sylfaen" w:cs="Sylfaen"/>
                <w:sz w:val="16"/>
                <w:szCs w:val="16"/>
                <w:lang w:val="hy-AM"/>
              </w:rPr>
              <w:t>фрукты</w:t>
            </w:r>
            <w:r w:rsidRPr="007816EA">
              <w:rPr>
                <w:rFonts w:ascii="Arial AM" w:hAnsi="Arial AM"/>
                <w:sz w:val="16"/>
                <w:szCs w:val="16"/>
                <w:lang w:val="hy-AM"/>
              </w:rPr>
              <w:t>-</w:t>
            </w:r>
            <w:r w:rsidRPr="007816EA">
              <w:rPr>
                <w:rFonts w:ascii="Sylfaen" w:hAnsi="Sylfaen" w:cs="Sylfaen"/>
                <w:sz w:val="16"/>
                <w:szCs w:val="16"/>
                <w:lang w:val="hy-AM"/>
              </w:rPr>
              <w:t>овощей</w:t>
            </w:r>
            <w:r w:rsidRPr="007816EA">
              <w:rPr>
                <w:rFonts w:ascii="Arial AM" w:hAnsi="Arial AM"/>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sz w:val="16"/>
                <w:szCs w:val="16"/>
                <w:lang w:val="hy-AM"/>
              </w:rPr>
              <w:t xml:space="preserve"> </w:t>
            </w:r>
            <w:r w:rsidRPr="007816EA">
              <w:rPr>
                <w:rFonts w:ascii="Sylfaen" w:hAnsi="Sylfaen" w:cs="Sylfaen"/>
                <w:sz w:val="16"/>
                <w:szCs w:val="16"/>
                <w:lang w:val="hy-AM"/>
              </w:rPr>
              <w:t>регламента</w:t>
            </w:r>
            <w:r w:rsidRPr="007816EA">
              <w:rPr>
                <w:rFonts w:ascii="Arial AM" w:hAnsi="Arial AM"/>
                <w:sz w:val="16"/>
                <w:szCs w:val="16"/>
                <w:lang w:val="hy-AM"/>
              </w:rPr>
              <w:t xml:space="preserve"> </w:t>
            </w:r>
            <w:r w:rsidRPr="007816EA">
              <w:rPr>
                <w:rFonts w:ascii="Sylfaen" w:hAnsi="Sylfaen" w:cs="Sylfaen"/>
                <w:sz w:val="16"/>
                <w:szCs w:val="16"/>
                <w:lang w:val="hy-AM"/>
              </w:rPr>
              <w:t>и:</w:t>
            </w:r>
            <w:r>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9-</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t>статьи</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A227A0" w:rsidRDefault="00A227A0" w:rsidP="00CB2F01">
            <w:pPr>
              <w:rPr>
                <w:rFonts w:ascii="Sylfaen" w:hAnsi="Sylfaen" w:cs="Sylfaen"/>
                <w:sz w:val="20"/>
                <w:szCs w:val="20"/>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Default="00A227A0" w:rsidP="00CB2F01">
            <w:pPr>
              <w:rPr>
                <w:rFonts w:cs="Calibri"/>
                <w:color w:val="000000"/>
                <w:sz w:val="20"/>
                <w:szCs w:val="20"/>
              </w:rPr>
            </w:pPr>
            <w:r>
              <w:rPr>
                <w:rFonts w:cs="Calibri"/>
                <w:color w:val="000000"/>
                <w:sz w:val="20"/>
                <w:szCs w:val="20"/>
              </w:rPr>
              <w:t>250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CD62F4" w:rsidRDefault="00A227A0" w:rsidP="00CB2F01">
            <w:pPr>
              <w:rPr>
                <w:sz w:val="20"/>
                <w:lang w:val="en-US"/>
              </w:rPr>
            </w:pPr>
            <w:r>
              <w:rPr>
                <w:sz w:val="20"/>
              </w:rPr>
              <w:t>19000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Default="00A227A0" w:rsidP="00CB2F01">
            <w:pPr>
              <w:jc w:val="center"/>
              <w:rPr>
                <w:rFonts w:ascii="Arial Armenian" w:hAnsi="Arial Armenian" w:cs="Calibri"/>
                <w:color w:val="000000"/>
                <w:sz w:val="16"/>
                <w:szCs w:val="16"/>
              </w:rPr>
            </w:pPr>
            <w:r>
              <w:rPr>
                <w:sz w:val="20"/>
                <w:lang w:val="hy-AM"/>
              </w:rPr>
              <w:t>760:</w:t>
            </w:r>
          </w:p>
        </w:tc>
        <w:tc>
          <w:tcPr>
            <w:tcW w:w="1134" w:type="dxa"/>
            <w:shd w:val="clear" w:color="auto" w:fill="auto"/>
          </w:tcPr>
          <w:p w:rsidR="00A227A0" w:rsidRPr="00922334" w:rsidRDefault="00A227A0" w:rsidP="00CB2F01">
            <w:pPr>
              <w:rPr>
                <w:sz w:val="16"/>
                <w:szCs w:val="16"/>
                <w:lang w:val="hy-AM"/>
              </w:rPr>
            </w:pPr>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Default="00A227A0" w:rsidP="00CB2F01">
            <w:pPr>
              <w:jc w:val="center"/>
              <w:rPr>
                <w:rFonts w:ascii="Arial Armenian" w:hAnsi="Arial Armenian" w:cs="Calibri"/>
                <w:color w:val="000000"/>
                <w:sz w:val="16"/>
                <w:szCs w:val="16"/>
              </w:rPr>
            </w:pPr>
            <w:r>
              <w:rPr>
                <w:sz w:val="20"/>
                <w:lang w:val="hy-AM"/>
              </w:rPr>
              <w:t>760:</w:t>
            </w:r>
          </w:p>
        </w:tc>
        <w:tc>
          <w:tcPr>
            <w:tcW w:w="1510" w:type="dxa"/>
            <w:shd w:val="clear" w:color="auto" w:fill="auto"/>
          </w:tcPr>
          <w:p w:rsidR="00A227A0" w:rsidRPr="00190B3A" w:rsidRDefault="00A227A0" w:rsidP="00CB2F01">
            <w:pPr>
              <w:rPr>
                <w:rFonts w:ascii="Sylfaen" w:hAnsi="Sylfaen" w:cs="Sylfaen"/>
                <w:sz w:val="16"/>
                <w:szCs w:val="16"/>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AE24E1" w:rsidRDefault="00A227A0" w:rsidP="00CB2F01">
            <w:pPr>
              <w:ind w:left="360"/>
              <w:rPr>
                <w:sz w:val="20"/>
              </w:rPr>
            </w:pPr>
            <w:r>
              <w:rPr>
                <w:sz w:val="20"/>
              </w:rPr>
              <w:t>40:00</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15311100</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Картофель</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Не по годам развитый</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поздний взрослый</w:t>
            </w:r>
            <w:r w:rsidRPr="007816EA">
              <w:rPr>
                <w:rFonts w:ascii="Arial AM" w:hAnsi="Arial AM"/>
                <w:sz w:val="16"/>
                <w:szCs w:val="16"/>
                <w:lang w:val="hy-AM"/>
              </w:rPr>
              <w:t>, я:</w:t>
            </w:r>
            <w:r w:rsidRPr="007816EA">
              <w:rPr>
                <w:rFonts w:ascii="Sylfaen" w:hAnsi="Sylfaen" w:cs="Sylfaen"/>
                <w:sz w:val="16"/>
                <w:szCs w:val="16"/>
                <w:lang w:val="hy-AM"/>
              </w:rPr>
              <w:t>вроде</w:t>
            </w:r>
            <w:r w:rsidRPr="007816EA">
              <w:rPr>
                <w:rFonts w:ascii="Arial AM" w:hAnsi="Arial AM"/>
                <w:sz w:val="16"/>
                <w:szCs w:val="16"/>
                <w:lang w:val="hy-AM"/>
              </w:rPr>
              <w:t>,</w:t>
            </w:r>
            <w:r w:rsidRPr="007816EA">
              <w:rPr>
                <w:rFonts w:ascii="Sylfaen" w:hAnsi="Sylfaen" w:cs="Sylfaen"/>
                <w:sz w:val="16"/>
                <w:szCs w:val="16"/>
                <w:lang w:val="hy-AM"/>
              </w:rPr>
              <w:t>не обмороженный</w:t>
            </w:r>
            <w:r w:rsidRPr="007816EA">
              <w:rPr>
                <w:rFonts w:ascii="Arial AM" w:hAnsi="Arial AM"/>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травмы</w:t>
            </w:r>
            <w:r w:rsidRPr="007816EA">
              <w:rPr>
                <w:rFonts w:ascii="Arial AM" w:hAnsi="Arial AM"/>
                <w:sz w:val="16"/>
                <w:szCs w:val="16"/>
                <w:lang w:val="hy-AM"/>
              </w:rPr>
              <w:t>,</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4:</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расширенный</w:t>
            </w:r>
            <w:r w:rsidRPr="007816EA">
              <w:rPr>
                <w:rFonts w:ascii="Arial AM" w:hAnsi="Arial AM"/>
                <w:sz w:val="16"/>
                <w:szCs w:val="16"/>
                <w:lang w:val="hy-AM"/>
              </w:rPr>
              <w:t>3,5</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4,5)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6:00</w:t>
            </w:r>
            <w:r w:rsidRPr="007816EA">
              <w:rPr>
                <w:rFonts w:ascii="Sylfaen" w:hAnsi="Sylfaen" w:cs="Sylfaen"/>
                <w:sz w:val="16"/>
                <w:szCs w:val="16"/>
                <w:lang w:val="hy-AM"/>
              </w:rPr>
              <w:t>см</w:t>
            </w:r>
            <w:r w:rsidRPr="007816EA">
              <w:rPr>
                <w:rFonts w:ascii="Arial AM" w:hAnsi="Arial AM"/>
                <w:sz w:val="16"/>
                <w:szCs w:val="16"/>
                <w:lang w:val="hy-AM"/>
              </w:rPr>
              <w:t>) 55%,</w:t>
            </w:r>
            <w:r w:rsidRPr="007816EA">
              <w:rPr>
                <w:rFonts w:ascii="Sylfaen" w:hAnsi="Sylfaen" w:cs="Sylfaen"/>
                <w:sz w:val="16"/>
                <w:szCs w:val="16"/>
                <w:lang w:val="hy-AM"/>
              </w:rPr>
              <w:t>расширенный</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5.5)</w:t>
            </w:r>
            <w:r w:rsidRPr="007816EA">
              <w:rPr>
                <w:rFonts w:ascii="Sylfaen" w:hAnsi="Sylfaen" w:cs="Sylfaen"/>
                <w:sz w:val="16"/>
                <w:szCs w:val="16"/>
                <w:lang w:val="hy-AM"/>
              </w:rPr>
              <w:t>см</w:t>
            </w:r>
            <w:r w:rsidRPr="007816EA">
              <w:rPr>
                <w:rFonts w:ascii="Arial AM" w:hAnsi="Arial AM"/>
                <w:sz w:val="16"/>
                <w:szCs w:val="16"/>
                <w:lang w:val="hy-AM"/>
              </w:rPr>
              <w:t>55%,</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(6-</w:t>
            </w:r>
            <w:r w:rsidRPr="007816EA">
              <w:rPr>
                <w:rFonts w:ascii="Sylfaen" w:hAnsi="Sylfaen" w:cs="Sylfaen"/>
                <w:sz w:val="16"/>
                <w:szCs w:val="16"/>
                <w:lang w:val="hy-AM"/>
              </w:rPr>
              <w:lastRenderedPageBreak/>
              <w:t>от</w:t>
            </w:r>
            <w:r w:rsidRPr="007816EA">
              <w:rPr>
                <w:rFonts w:ascii="Arial AM" w:hAnsi="Arial AM"/>
                <w:sz w:val="16"/>
                <w:szCs w:val="16"/>
                <w:lang w:val="hy-AM"/>
              </w:rPr>
              <w:t>7)</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6.5)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Ассортимент:</w:t>
            </w:r>
            <w:r w:rsidRPr="007816EA">
              <w:rPr>
                <w:rFonts w:ascii="Arial AM" w:hAnsi="Arial AM"/>
                <w:sz w:val="16"/>
                <w:szCs w:val="16"/>
                <w:lang w:val="hy-AM"/>
              </w:rPr>
              <w:t xml:space="preserve"> </w:t>
            </w:r>
            <w:r w:rsidRPr="007816EA">
              <w:rPr>
                <w:rFonts w:ascii="Sylfaen" w:hAnsi="Sylfaen" w:cs="Sylfaen"/>
                <w:sz w:val="16"/>
                <w:szCs w:val="16"/>
                <w:lang w:val="hy-AM"/>
              </w:rPr>
              <w:t>чистота</w:t>
            </w:r>
            <w:r w:rsidRPr="007816EA">
              <w:rPr>
                <w:rFonts w:ascii="Arial AM" w:hAnsi="Arial AM"/>
                <w:sz w:val="16"/>
                <w:szCs w:val="16"/>
                <w:lang w:val="hy-AM"/>
              </w:rPr>
              <w:t>- 90%</w:t>
            </w:r>
            <w:r w:rsidRPr="007816EA">
              <w:rPr>
                <w:rFonts w:ascii="Sylfaen" w:hAnsi="Sylfaen" w:cs="Sylfaen"/>
                <w:sz w:val="16"/>
                <w:szCs w:val="16"/>
                <w:lang w:val="hy-AM"/>
              </w:rPr>
              <w:t>от</w:t>
            </w:r>
            <w:r w:rsidRPr="007816EA">
              <w:rPr>
                <w:rFonts w:ascii="Arial AM" w:hAnsi="Arial AM"/>
                <w:sz w:val="16"/>
                <w:szCs w:val="16"/>
                <w:lang w:val="hy-AM"/>
              </w:rPr>
              <w:t xml:space="preserve"> </w:t>
            </w:r>
            <w:r w:rsidRPr="007816EA">
              <w:rPr>
                <w:rFonts w:ascii="Sylfaen" w:hAnsi="Sylfaen" w:cs="Sylfaen"/>
                <w:sz w:val="16"/>
                <w:szCs w:val="16"/>
                <w:lang w:val="hy-AM"/>
              </w:rPr>
              <w:t>нет</w:t>
            </w:r>
            <w:r w:rsidRPr="007816EA">
              <w:rPr>
                <w:rFonts w:ascii="Arial AM" w:hAnsi="Arial AM"/>
                <w:sz w:val="16"/>
                <w:szCs w:val="16"/>
                <w:lang w:val="hy-AM"/>
              </w:rPr>
              <w:t xml:space="preserve"> </w:t>
            </w:r>
            <w:r w:rsidRPr="007816EA">
              <w:rPr>
                <w:rFonts w:ascii="Sylfaen" w:hAnsi="Sylfaen" w:cs="Sylfaen"/>
                <w:sz w:val="16"/>
                <w:szCs w:val="16"/>
                <w:lang w:val="hy-AM"/>
              </w:rPr>
              <w:t>меньше</w:t>
            </w:r>
            <w:r w:rsidRPr="007816EA">
              <w:rPr>
                <w:rFonts w:ascii="Arial AM" w:hAnsi="Arial AM"/>
                <w:sz w:val="16"/>
                <w:szCs w:val="16"/>
                <w:lang w:val="hy-AM"/>
              </w:rPr>
              <w:t>,</w:t>
            </w:r>
            <w:r w:rsidRPr="007816EA">
              <w:rPr>
                <w:rFonts w:ascii="Sylfaen" w:hAnsi="Sylfaen" w:cs="Sylfaen"/>
                <w:sz w:val="16"/>
                <w:szCs w:val="16"/>
                <w:lang w:val="hy-AM"/>
              </w:rPr>
              <w:t>упаковка</w:t>
            </w:r>
            <w:r w:rsidRPr="007816EA">
              <w:rPr>
                <w:rFonts w:ascii="Arial AM" w:hAnsi="Arial AM"/>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калибровка</w:t>
            </w:r>
            <w:r w:rsidRPr="007816EA">
              <w:rPr>
                <w:rFonts w:ascii="Arial AM" w:hAnsi="Arial AM"/>
                <w:sz w:val="16"/>
                <w:szCs w:val="16"/>
                <w:lang w:val="hy-AM"/>
              </w:rPr>
              <w:t>:</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этикетка:</w:t>
            </w:r>
            <w:r w:rsidRPr="007816EA">
              <w:rPr>
                <w:rFonts w:ascii="Arial AM" w:hAnsi="Arial AM"/>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правительства</w:t>
            </w:r>
            <w:r w:rsidRPr="007816EA">
              <w:rPr>
                <w:rFonts w:ascii="Arial AM" w:hAnsi="Arial AM"/>
                <w:sz w:val="16"/>
                <w:szCs w:val="16"/>
                <w:lang w:val="hy-AM"/>
              </w:rPr>
              <w:t>2006 г.</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Н:</w:t>
            </w:r>
            <w:r w:rsidRPr="007816EA">
              <w:rPr>
                <w:rFonts w:ascii="Arial AM" w:hAnsi="Arial AM"/>
                <w:sz w:val="16"/>
                <w:szCs w:val="16"/>
                <w:lang w:val="hy-AM"/>
              </w:rPr>
              <w:t xml:space="preserve"> </w:t>
            </w:r>
            <w:r w:rsidRPr="007816EA">
              <w:rPr>
                <w:rFonts w:ascii="Sylfaen" w:hAnsi="Sylfaen" w:cs="Sylfaen"/>
                <w:sz w:val="16"/>
                <w:szCs w:val="16"/>
                <w:lang w:val="hy-AM"/>
              </w:rPr>
              <w:t>по решению</w:t>
            </w:r>
            <w:r w:rsidRPr="007816EA">
              <w:rPr>
                <w:rFonts w:ascii="Arial AM" w:hAnsi="Arial AM"/>
                <w:sz w:val="16"/>
                <w:szCs w:val="16"/>
                <w:lang w:val="hy-AM"/>
              </w:rPr>
              <w:t xml:space="preserve"> </w:t>
            </w:r>
            <w:r w:rsidRPr="007816EA">
              <w:rPr>
                <w:rFonts w:ascii="Sylfaen" w:hAnsi="Sylfaen" w:cs="Sylfaen"/>
                <w:sz w:val="16"/>
                <w:szCs w:val="16"/>
                <w:lang w:val="hy-AM"/>
              </w:rPr>
              <w:t>одобренный</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Свежий</w:t>
            </w:r>
            <w:r w:rsidRPr="007816EA">
              <w:rPr>
                <w:rFonts w:ascii="Arial AM" w:hAnsi="Arial AM"/>
                <w:sz w:val="16"/>
                <w:szCs w:val="16"/>
                <w:lang w:val="hy-AM"/>
              </w:rPr>
              <w:t xml:space="preserve"> </w:t>
            </w:r>
            <w:r w:rsidRPr="007816EA">
              <w:rPr>
                <w:rFonts w:ascii="Sylfaen" w:hAnsi="Sylfaen" w:cs="Sylfaen"/>
                <w:sz w:val="16"/>
                <w:szCs w:val="16"/>
                <w:lang w:val="hy-AM"/>
              </w:rPr>
              <w:t>фрукты</w:t>
            </w:r>
            <w:r w:rsidRPr="007816EA">
              <w:rPr>
                <w:rFonts w:ascii="Arial AM" w:hAnsi="Arial AM"/>
                <w:sz w:val="16"/>
                <w:szCs w:val="16"/>
                <w:lang w:val="hy-AM"/>
              </w:rPr>
              <w:t>-</w:t>
            </w:r>
            <w:r w:rsidRPr="007816EA">
              <w:rPr>
                <w:rFonts w:ascii="Sylfaen" w:hAnsi="Sylfaen" w:cs="Sylfaen"/>
                <w:sz w:val="16"/>
                <w:szCs w:val="16"/>
                <w:lang w:val="hy-AM"/>
              </w:rPr>
              <w:t>овощей</w:t>
            </w:r>
            <w:r w:rsidRPr="007816EA">
              <w:rPr>
                <w:rFonts w:ascii="Arial AM" w:hAnsi="Arial AM"/>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sz w:val="16"/>
                <w:szCs w:val="16"/>
                <w:lang w:val="hy-AM"/>
              </w:rPr>
              <w:t xml:space="preserve"> </w:t>
            </w:r>
            <w:r w:rsidRPr="007816EA">
              <w:rPr>
                <w:rFonts w:ascii="Sylfaen" w:hAnsi="Sylfaen" w:cs="Sylfaen"/>
                <w:sz w:val="16"/>
                <w:szCs w:val="16"/>
                <w:lang w:val="hy-AM"/>
              </w:rPr>
              <w:t>регламента</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9-</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t>статьи</w:t>
            </w:r>
            <w:r w:rsidRPr="007816EA">
              <w:rPr>
                <w:rFonts w:ascii="Arial AM" w:hAnsi="Arial AM"/>
                <w:sz w:val="16"/>
                <w:szCs w:val="16"/>
                <w:lang w:val="hy-AM"/>
              </w:rPr>
              <w:t>:</w:t>
            </w:r>
            <w:r w:rsidRPr="007816EA">
              <w:rPr>
                <w:rFonts w:ascii="Tahoma" w:hAnsi="Tahoma" w:cs="Tahoma"/>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A227A0" w:rsidRPr="007816EA" w:rsidRDefault="00A227A0" w:rsidP="00CB2F01">
            <w:pPr>
              <w:jc w:val="center"/>
              <w:rPr>
                <w:rFonts w:ascii="Arial AM" w:hAnsi="Arial AM"/>
                <w:sz w:val="20"/>
                <w:lang w:val="hy-AM"/>
              </w:rPr>
            </w:pPr>
            <w:r w:rsidRPr="007816EA">
              <w:rPr>
                <w:rFonts w:ascii="Sylfaen" w:hAnsi="Sylfaen" w:cs="Sylfaen"/>
                <w:sz w:val="20"/>
                <w:szCs w:val="20"/>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rPr>
                <w:rFonts w:ascii="Arial AM" w:hAnsi="Arial AM"/>
                <w:sz w:val="20"/>
                <w:lang w:val="hy-AM"/>
              </w:rPr>
            </w:pPr>
            <w:r w:rsidRPr="007816EA">
              <w:rPr>
                <w:rFonts w:ascii="Arial AM" w:hAnsi="Arial AM" w:cs="Calibri"/>
                <w:color w:val="000000"/>
                <w:sz w:val="20"/>
                <w:szCs w:val="20"/>
              </w:rPr>
              <w:t>2:</w:t>
            </w:r>
            <w:r>
              <w:rPr>
                <w:rFonts w:cs="Calibri"/>
                <w:color w:val="000000"/>
                <w:sz w:val="20"/>
                <w:szCs w:val="20"/>
              </w:rPr>
              <w:t>8 часов</w:t>
            </w:r>
            <w:r>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CD62F4" w:rsidRDefault="00A227A0" w:rsidP="00CB2F01">
            <w:pPr>
              <w:rPr>
                <w:sz w:val="20"/>
                <w:lang w:val="en-US"/>
              </w:rPr>
            </w:pPr>
            <w:r>
              <w:rPr>
                <w:sz w:val="20"/>
              </w:rPr>
              <w:t>1260000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4500</w:t>
            </w:r>
          </w:p>
        </w:tc>
        <w:tc>
          <w:tcPr>
            <w:tcW w:w="1134" w:type="dxa"/>
            <w:shd w:val="clear" w:color="auto" w:fill="auto"/>
          </w:tcPr>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4500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 xml:space="preserve">После вступления в силу договора до последнего рабочего дня, </w:t>
            </w:r>
            <w:r w:rsidRPr="00190B3A">
              <w:rPr>
                <w:rFonts w:ascii="Sylfaen" w:hAnsi="Sylfaen" w:cs="Sylfaen"/>
                <w:sz w:val="16"/>
                <w:szCs w:val="16"/>
                <w:lang w:val="hy-AM"/>
              </w:rPr>
              <w:lastRenderedPageBreak/>
              <w:t>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AE24E1" w:rsidRDefault="00A227A0" w:rsidP="00CB2F01">
            <w:pPr>
              <w:ind w:left="360"/>
              <w:rPr>
                <w:sz w:val="20"/>
              </w:rPr>
            </w:pPr>
            <w:r>
              <w:rPr>
                <w:sz w:val="20"/>
              </w:rPr>
              <w:lastRenderedPageBreak/>
              <w:t>41:</w:t>
            </w:r>
          </w:p>
        </w:tc>
        <w:tc>
          <w:tcPr>
            <w:tcW w:w="1260" w:type="dxa"/>
            <w:shd w:val="clear" w:color="auto" w:fill="auto"/>
          </w:tcPr>
          <w:p w:rsidR="00A227A0" w:rsidRPr="007816EA" w:rsidRDefault="00A227A0" w:rsidP="00CB2F01">
            <w:pPr>
              <w:rPr>
                <w:rFonts w:ascii="Arial AM" w:hAnsi="Arial AM"/>
                <w:sz w:val="20"/>
                <w:lang w:val="hy-AM"/>
              </w:rPr>
            </w:pPr>
            <w:r w:rsidRPr="007816EA">
              <w:rPr>
                <w:rFonts w:ascii="Arial AM" w:hAnsi="Arial AM"/>
                <w:color w:val="000000"/>
                <w:sz w:val="20"/>
                <w:szCs w:val="20"/>
              </w:rPr>
              <w:t>15331167</w:t>
            </w: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20"/>
                <w:szCs w:val="20"/>
              </w:rPr>
              <w:t>Зеленый</w:t>
            </w:r>
            <w:r w:rsidRPr="007816EA">
              <w:rPr>
                <w:rFonts w:ascii="Arial AM" w:hAnsi="Arial AM"/>
                <w:color w:val="000000"/>
                <w:sz w:val="20"/>
                <w:szCs w:val="20"/>
              </w:rPr>
              <w:t>,</w:t>
            </w:r>
            <w:r w:rsidRPr="007816EA">
              <w:rPr>
                <w:rFonts w:ascii="Sylfaen" w:hAnsi="Sylfaen" w:cs="Sylfaen"/>
                <w:color w:val="000000"/>
                <w:sz w:val="20"/>
                <w:szCs w:val="20"/>
              </w:rPr>
              <w:t>смешанный</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18"/>
                <w:szCs w:val="18"/>
                <w:lang w:val="hy-AM"/>
              </w:rPr>
              <w:t>Смешанный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зеленого цвета</w:t>
            </w:r>
            <w:r w:rsidRPr="007816EA">
              <w:rPr>
                <w:rFonts w:ascii="Arial AM" w:hAnsi="Arial AM"/>
                <w:color w:val="000000"/>
                <w:sz w:val="18"/>
                <w:szCs w:val="18"/>
                <w:lang w:val="hy-AM"/>
              </w:rPr>
              <w:t>, 1:</w:t>
            </w:r>
            <w:r>
              <w:rPr>
                <w:rFonts w:ascii="Sylfaen" w:hAnsi="Sylfaen"/>
                <w:color w:val="000000"/>
                <w:sz w:val="18"/>
                <w:szCs w:val="18"/>
                <w:lang w:val="hy-AM"/>
              </w:rPr>
              <w:t>куча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травмы</w:t>
            </w:r>
            <w:r w:rsidRPr="007816EA">
              <w:rPr>
                <w:rFonts w:ascii="Arial AM" w:hAnsi="Arial AM"/>
                <w:color w:val="000000"/>
                <w:sz w:val="18"/>
                <w:szCs w:val="18"/>
                <w:lang w:val="hy-AM"/>
              </w:rPr>
              <w:t>,</w:t>
            </w:r>
            <w:r>
              <w:rPr>
                <w:rFonts w:ascii="Sylfaen" w:hAnsi="Sylfaen" w:cs="Sylfaen"/>
                <w:color w:val="000000"/>
                <w:sz w:val="18"/>
                <w:szCs w:val="18"/>
                <w:lang w:val="hy-AM"/>
              </w:rPr>
              <w:t>свежий</w:t>
            </w:r>
            <w:r w:rsidRPr="007816EA">
              <w:rPr>
                <w:rFonts w:ascii="Arial AM" w:hAnsi="Arial AM"/>
                <w:color w:val="000000"/>
                <w:sz w:val="18"/>
                <w:szCs w:val="18"/>
                <w:lang w:val="hy-AM"/>
              </w:rPr>
              <w:t>30%</w:t>
            </w:r>
            <w:r w:rsidRPr="007816EA">
              <w:rPr>
                <w:rFonts w:ascii="Sylfaen" w:hAnsi="Sylfaen" w:cs="Sylfaen"/>
                <w:color w:val="000000"/>
                <w:sz w:val="18"/>
                <w:szCs w:val="18"/>
                <w:lang w:val="hy-AM"/>
              </w:rPr>
              <w:t>Кориандр</w:t>
            </w:r>
            <w:r w:rsidRPr="007816EA">
              <w:rPr>
                <w:rFonts w:ascii="Arial AM" w:hAnsi="Arial AM"/>
                <w:color w:val="000000"/>
                <w:sz w:val="18"/>
                <w:szCs w:val="18"/>
                <w:lang w:val="hy-AM"/>
              </w:rPr>
              <w:t>, 10%</w:t>
            </w:r>
            <w:r w:rsidRPr="007816EA">
              <w:rPr>
                <w:rFonts w:ascii="Sylfaen" w:hAnsi="Sylfaen" w:cs="Sylfaen"/>
                <w:color w:val="000000"/>
                <w:sz w:val="18"/>
                <w:szCs w:val="18"/>
                <w:lang w:val="hy-AM"/>
              </w:rPr>
              <w:t>петрушка</w:t>
            </w:r>
            <w:r w:rsidRPr="007816EA">
              <w:rPr>
                <w:rFonts w:ascii="Arial AM" w:hAnsi="Arial AM"/>
                <w:color w:val="000000"/>
                <w:sz w:val="18"/>
                <w:szCs w:val="18"/>
                <w:lang w:val="hy-AM"/>
              </w:rPr>
              <w:t>, 10%</w:t>
            </w:r>
            <w:r w:rsidRPr="007816EA">
              <w:rPr>
                <w:rFonts w:ascii="Sylfaen" w:hAnsi="Sylfaen" w:cs="Sylfaen"/>
                <w:color w:val="000000"/>
                <w:sz w:val="18"/>
                <w:szCs w:val="18"/>
                <w:lang w:val="hy-AM"/>
              </w:rPr>
              <w:t>сельдерей</w:t>
            </w:r>
            <w:r w:rsidRPr="007816EA">
              <w:rPr>
                <w:rFonts w:ascii="Arial AM" w:hAnsi="Arial AM"/>
                <w:color w:val="000000"/>
                <w:sz w:val="18"/>
                <w:szCs w:val="18"/>
                <w:lang w:val="hy-AM"/>
              </w:rPr>
              <w:t>, 30%</w:t>
            </w:r>
            <w:r w:rsidRPr="007816EA">
              <w:rPr>
                <w:rFonts w:ascii="Sylfaen" w:hAnsi="Sylfaen" w:cs="Sylfaen"/>
                <w:color w:val="000000"/>
                <w:sz w:val="18"/>
                <w:szCs w:val="18"/>
                <w:lang w:val="hy-AM"/>
              </w:rPr>
              <w:t>укроп</w:t>
            </w:r>
            <w:r w:rsidRPr="007816EA">
              <w:rPr>
                <w:rFonts w:ascii="Arial AM" w:hAnsi="Arial AM"/>
                <w:color w:val="000000"/>
                <w:sz w:val="18"/>
                <w:szCs w:val="18"/>
                <w:lang w:val="hy-AM"/>
              </w:rPr>
              <w:t>, 10%</w:t>
            </w:r>
            <w:r w:rsidRPr="007816EA">
              <w:rPr>
                <w:rFonts w:ascii="Sylfaen" w:hAnsi="Sylfaen" w:cs="Sylfaen"/>
                <w:color w:val="000000"/>
                <w:sz w:val="18"/>
                <w:szCs w:val="18"/>
                <w:lang w:val="hy-AM"/>
              </w:rPr>
              <w:t>базилик</w:t>
            </w:r>
            <w:r w:rsidRPr="007816EA">
              <w:rPr>
                <w:rFonts w:ascii="Arial AM" w:hAnsi="Arial AM"/>
                <w:color w:val="000000"/>
                <w:sz w:val="18"/>
                <w:szCs w:val="18"/>
                <w:lang w:val="hy-AM"/>
              </w:rPr>
              <w:t>, 10%</w:t>
            </w:r>
            <w:r w:rsidRPr="007816EA">
              <w:rPr>
                <w:rFonts w:ascii="Sylfaen" w:hAnsi="Sylfaen" w:cs="Sylfaen"/>
                <w:color w:val="000000"/>
                <w:sz w:val="18"/>
                <w:szCs w:val="18"/>
                <w:lang w:val="hy-AM"/>
              </w:rPr>
              <w:t>лимон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 т. 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соединению</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испорченный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высох</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этикетка:</w:t>
            </w:r>
            <w:r w:rsidRPr="007816EA">
              <w:rPr>
                <w:rFonts w:ascii="Arial AM" w:hAnsi="Arial AM"/>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правительства</w:t>
            </w:r>
            <w:r w:rsidRPr="007816EA">
              <w:rPr>
                <w:rFonts w:ascii="Arial AM" w:hAnsi="Arial AM"/>
                <w:sz w:val="16"/>
                <w:szCs w:val="16"/>
                <w:lang w:val="hy-AM"/>
              </w:rPr>
              <w:t>2006 г.</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Н:</w:t>
            </w:r>
            <w:r w:rsidRPr="007816EA">
              <w:rPr>
                <w:rFonts w:ascii="Arial AM" w:hAnsi="Arial AM"/>
                <w:sz w:val="16"/>
                <w:szCs w:val="16"/>
                <w:lang w:val="hy-AM"/>
              </w:rPr>
              <w:t xml:space="preserve"> </w:t>
            </w:r>
            <w:r w:rsidRPr="007816EA">
              <w:rPr>
                <w:rFonts w:ascii="Sylfaen" w:hAnsi="Sylfaen" w:cs="Sylfaen"/>
                <w:sz w:val="16"/>
                <w:szCs w:val="16"/>
                <w:lang w:val="hy-AM"/>
              </w:rPr>
              <w:t>по решению</w:t>
            </w:r>
            <w:r w:rsidRPr="007816EA">
              <w:rPr>
                <w:rFonts w:ascii="Arial AM" w:hAnsi="Arial AM"/>
                <w:sz w:val="16"/>
                <w:szCs w:val="16"/>
                <w:lang w:val="hy-AM"/>
              </w:rPr>
              <w:t xml:space="preserve"> </w:t>
            </w:r>
            <w:r w:rsidRPr="007816EA">
              <w:rPr>
                <w:rFonts w:ascii="Sylfaen" w:hAnsi="Sylfaen" w:cs="Sylfaen"/>
                <w:sz w:val="16"/>
                <w:szCs w:val="16"/>
                <w:lang w:val="hy-AM"/>
              </w:rPr>
              <w:t>одобренный</w:t>
            </w:r>
            <w:r>
              <w:rPr>
                <w:rFonts w:ascii="Arial AM" w:hAnsi="Arial AM"/>
                <w:sz w:val="16"/>
                <w:szCs w:val="16"/>
                <w:lang w:val="hy-AM"/>
              </w:rPr>
              <w:t xml:space="preserve">  </w:t>
            </w:r>
            <w:r w:rsidRPr="00465AC9">
              <w:rPr>
                <w:rFonts w:ascii="Sylfaen" w:hAnsi="Sylfaen" w:cs="Sylfaen"/>
                <w:sz w:val="16"/>
                <w:szCs w:val="16"/>
                <w:lang w:val="hy-AM"/>
              </w:rPr>
              <w:t>РА:</w:t>
            </w:r>
            <w:r w:rsidRPr="00465AC9">
              <w:rPr>
                <w:rFonts w:ascii="Arial" w:hAnsi="Arial" w:cs="Arial"/>
                <w:sz w:val="16"/>
                <w:szCs w:val="16"/>
                <w:lang w:val="hy-AM"/>
              </w:rPr>
              <w:t xml:space="preserve"> </w:t>
            </w:r>
            <w:r w:rsidRPr="007816EA">
              <w:rPr>
                <w:rFonts w:ascii="Sylfaen" w:hAnsi="Sylfaen" w:cs="Sylfaen"/>
                <w:sz w:val="16"/>
                <w:szCs w:val="16"/>
                <w:lang w:val="hy-AM"/>
              </w:rPr>
              <w:t>Свежий</w:t>
            </w:r>
            <w:r w:rsidRPr="007816EA">
              <w:rPr>
                <w:rFonts w:ascii="Arial AM" w:hAnsi="Arial AM"/>
                <w:sz w:val="16"/>
                <w:szCs w:val="16"/>
                <w:lang w:val="hy-AM"/>
              </w:rPr>
              <w:t xml:space="preserve"> </w:t>
            </w:r>
            <w:r w:rsidRPr="007816EA">
              <w:rPr>
                <w:rFonts w:ascii="Sylfaen" w:hAnsi="Sylfaen" w:cs="Sylfaen"/>
                <w:sz w:val="16"/>
                <w:szCs w:val="16"/>
                <w:lang w:val="hy-AM"/>
              </w:rPr>
              <w:t>фрукты</w:t>
            </w:r>
            <w:r w:rsidRPr="007816EA">
              <w:rPr>
                <w:rFonts w:ascii="Arial AM" w:hAnsi="Arial AM"/>
                <w:sz w:val="16"/>
                <w:szCs w:val="16"/>
                <w:lang w:val="hy-AM"/>
              </w:rPr>
              <w:t>-</w:t>
            </w:r>
            <w:r w:rsidRPr="007816EA">
              <w:rPr>
                <w:rFonts w:ascii="Sylfaen" w:hAnsi="Sylfaen" w:cs="Sylfaen"/>
                <w:sz w:val="16"/>
                <w:szCs w:val="16"/>
                <w:lang w:val="hy-AM"/>
              </w:rPr>
              <w:t>овощей</w:t>
            </w:r>
            <w:r w:rsidRPr="007816EA">
              <w:rPr>
                <w:rFonts w:ascii="Arial AM" w:hAnsi="Arial AM"/>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sz w:val="16"/>
                <w:szCs w:val="16"/>
                <w:lang w:val="hy-AM"/>
              </w:rPr>
              <w:t xml:space="preserve"> </w:t>
            </w:r>
            <w:r w:rsidRPr="007816EA">
              <w:rPr>
                <w:rFonts w:ascii="Sylfaen" w:hAnsi="Sylfaen" w:cs="Sylfaen"/>
                <w:sz w:val="16"/>
                <w:szCs w:val="16"/>
                <w:lang w:val="hy-AM"/>
              </w:rPr>
              <w:t>регламента</w:t>
            </w:r>
            <w:r w:rsidRPr="007816EA">
              <w:rPr>
                <w:rFonts w:ascii="Arial AM" w:hAnsi="Arial AM"/>
                <w:sz w:val="16"/>
                <w:szCs w:val="16"/>
                <w:lang w:val="hy-AM"/>
              </w:rPr>
              <w:t xml:space="preserve"> </w:t>
            </w:r>
            <w:r w:rsidRPr="007816EA">
              <w:rPr>
                <w:rFonts w:ascii="Sylfaen" w:hAnsi="Sylfaen" w:cs="Sylfaen"/>
                <w:sz w:val="16"/>
                <w:szCs w:val="16"/>
                <w:lang w:val="hy-AM"/>
              </w:rPr>
              <w:t>и:</w:t>
            </w:r>
            <w:r>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9-</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t>статьи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A227A0" w:rsidRPr="00D71EA2" w:rsidRDefault="00A227A0" w:rsidP="00CB2F01">
            <w:pPr>
              <w:jc w:val="center"/>
              <w:rPr>
                <w:rFonts w:ascii="Arial AM" w:hAnsi="Arial AM"/>
                <w:sz w:val="20"/>
              </w:rPr>
            </w:pPr>
            <w:r>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D71EA2" w:rsidRDefault="00A227A0" w:rsidP="00CB2F01">
            <w:pPr>
              <w:rPr>
                <w:sz w:val="20"/>
              </w:rPr>
            </w:pPr>
            <w:r>
              <w:rPr>
                <w:rFonts w:cs="Calibri"/>
                <w:color w:val="000000"/>
                <w:sz w:val="20"/>
                <w:szCs w:val="20"/>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AE24E1" w:rsidRDefault="00A227A0" w:rsidP="00CB2F01">
            <w:pPr>
              <w:rPr>
                <w:sz w:val="20"/>
              </w:rPr>
            </w:pPr>
            <w:r>
              <w:rPr>
                <w:sz w:val="20"/>
              </w:rPr>
              <w:t>30000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100</w:t>
            </w:r>
          </w:p>
        </w:tc>
        <w:tc>
          <w:tcPr>
            <w:tcW w:w="1134" w:type="dxa"/>
            <w:shd w:val="clear" w:color="auto" w:fill="auto"/>
          </w:tcPr>
          <w:p w:rsidR="00A227A0" w:rsidRDefault="00A227A0" w:rsidP="00CB2F01">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7816EA" w:rsidRDefault="00A227A0" w:rsidP="00CB2F01">
            <w:pPr>
              <w:jc w:val="center"/>
              <w:rPr>
                <w:rFonts w:ascii="Arial AM" w:hAnsi="Arial AM"/>
                <w:sz w:val="20"/>
                <w:lang w:val="hy-AM"/>
              </w:rPr>
            </w:pPr>
            <w:r>
              <w:rPr>
                <w:rFonts w:ascii="Arial Armenian" w:hAnsi="Arial Armenian" w:cs="Calibri"/>
                <w:color w:val="000000"/>
                <w:sz w:val="16"/>
                <w:szCs w:val="16"/>
              </w:rPr>
              <w:t>100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EF3AD0" w:rsidTr="00CB2F01">
        <w:trPr>
          <w:trHeight w:val="153"/>
        </w:trPr>
        <w:tc>
          <w:tcPr>
            <w:tcW w:w="837" w:type="dxa"/>
            <w:shd w:val="clear" w:color="auto" w:fill="auto"/>
          </w:tcPr>
          <w:p w:rsidR="00A227A0" w:rsidRDefault="00A227A0" w:rsidP="00CB2F01">
            <w:pPr>
              <w:ind w:left="360"/>
              <w:rPr>
                <w:sz w:val="20"/>
              </w:rPr>
            </w:pPr>
            <w:r>
              <w:rPr>
                <w:sz w:val="20"/>
              </w:rPr>
              <w:t>52:</w:t>
            </w:r>
          </w:p>
        </w:tc>
        <w:tc>
          <w:tcPr>
            <w:tcW w:w="1260" w:type="dxa"/>
            <w:shd w:val="clear" w:color="auto" w:fill="auto"/>
          </w:tcPr>
          <w:p w:rsidR="00A227A0" w:rsidRPr="00044D9F" w:rsidRDefault="00A227A0" w:rsidP="00CB2F01">
            <w:pPr>
              <w:rPr>
                <w:color w:val="000000"/>
                <w:sz w:val="20"/>
                <w:szCs w:val="20"/>
              </w:rPr>
            </w:pPr>
            <w:r>
              <w:rPr>
                <w:color w:val="000000"/>
                <w:sz w:val="20"/>
                <w:szCs w:val="20"/>
              </w:rPr>
              <w:t>15331168</w:t>
            </w:r>
          </w:p>
        </w:tc>
        <w:tc>
          <w:tcPr>
            <w:tcW w:w="1022" w:type="dxa"/>
            <w:shd w:val="clear" w:color="auto" w:fill="auto"/>
          </w:tcPr>
          <w:p w:rsidR="00A227A0" w:rsidRPr="00044D9F" w:rsidRDefault="00A227A0" w:rsidP="00CB2F01">
            <w:pPr>
              <w:rPr>
                <w:rFonts w:ascii="Sylfaen" w:hAnsi="Sylfaen" w:cs="Sylfaen"/>
                <w:color w:val="000000"/>
                <w:sz w:val="20"/>
                <w:szCs w:val="20"/>
              </w:rPr>
            </w:pPr>
            <w:r>
              <w:rPr>
                <w:rFonts w:ascii="Sylfaen" w:hAnsi="Sylfaen" w:cs="Sylfaen"/>
                <w:color w:val="000000"/>
                <w:sz w:val="20"/>
                <w:szCs w:val="20"/>
              </w:rPr>
              <w:t>баклажан</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Sylfaen" w:hAnsi="Sylfaen" w:cs="Sylfaen"/>
                <w:color w:val="000000"/>
                <w:sz w:val="18"/>
                <w:szCs w:val="18"/>
                <w:lang w:val="hy-AM"/>
              </w:rPr>
            </w:pPr>
            <w:r w:rsidRPr="00EF3AD0">
              <w:rPr>
                <w:rFonts w:ascii="Sylfaen" w:hAnsi="Sylfaen" w:cs="Sylfaen"/>
                <w:color w:val="000000"/>
                <w:sz w:val="18"/>
                <w:szCs w:val="18"/>
                <w:lang w:val="hy-AM"/>
              </w:rPr>
              <w:t>ГОСТ 13907-86 или аналогичный. Баклажаны свежие, без повреждений, здоровые, длина 15-20 см, без семян. Безопасность и маркировка согласно постановлению правительства РА от 2006 года. Статья 9 Технического регламента свежих фруктов и овощей РА и Закона РА «О безопасности пищевых продуктов», утвержденных Постановлением № 1913 от 21 декабря.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w:t>
            </w:r>
            <w:r w:rsidRPr="00EF3AD0">
              <w:rPr>
                <w:rFonts w:ascii="Sylfaen" w:hAnsi="Sylfaen" w:cs="Sylfaen"/>
                <w:color w:val="000000"/>
                <w:sz w:val="18"/>
                <w:szCs w:val="18"/>
                <w:lang w:val="hy-AM"/>
              </w:rPr>
              <w:tab/>
              <w:t>кг</w:t>
            </w:r>
            <w:r w:rsidRPr="00EF3AD0">
              <w:rPr>
                <w:rFonts w:ascii="Sylfaen" w:hAnsi="Sylfaen" w:cs="Sylfaen"/>
                <w:color w:val="000000"/>
                <w:sz w:val="18"/>
                <w:szCs w:val="18"/>
                <w:lang w:val="hy-AM"/>
              </w:rPr>
              <w:tab/>
              <w:t>250</w:t>
            </w:r>
            <w:r w:rsidRPr="00EF3AD0">
              <w:rPr>
                <w:rFonts w:ascii="Sylfaen" w:hAnsi="Sylfaen" w:cs="Sylfaen"/>
                <w:color w:val="000000"/>
                <w:sz w:val="18"/>
                <w:szCs w:val="18"/>
                <w:lang w:val="hy-AM"/>
              </w:rPr>
              <w:tab/>
            </w:r>
            <w:r w:rsidRPr="00EF3AD0">
              <w:rPr>
                <w:rFonts w:ascii="Sylfaen" w:hAnsi="Sylfaen" w:cs="Sylfaen"/>
                <w:color w:val="000000"/>
                <w:sz w:val="18"/>
                <w:szCs w:val="18"/>
                <w:lang w:val="hy-AM"/>
              </w:rPr>
              <w:tab/>
              <w:t>20:00</w:t>
            </w:r>
            <w:r w:rsidRPr="00EF3AD0">
              <w:rPr>
                <w:rFonts w:ascii="Sylfaen" w:hAnsi="Sylfaen" w:cs="Sylfaen"/>
                <w:color w:val="000000"/>
                <w:sz w:val="18"/>
                <w:szCs w:val="18"/>
                <w:lang w:val="hy-AM"/>
              </w:rPr>
              <w:tab/>
              <w:t>Вопрос:</w:t>
            </w:r>
            <w:r w:rsidRPr="00EF3AD0">
              <w:rPr>
                <w:color w:val="000000"/>
                <w:sz w:val="18"/>
                <w:szCs w:val="18"/>
                <w:lang w:val="hy-AM"/>
              </w:rPr>
              <w:t>. ул. Веди Араратяна 81</w:t>
            </w:r>
            <w:r w:rsidRPr="00EF3AD0">
              <w:rPr>
                <w:rFonts w:ascii="Sylfaen" w:hAnsi="Sylfaen" w:cs="Sylfaen"/>
                <w:color w:val="000000"/>
                <w:sz w:val="18"/>
                <w:szCs w:val="18"/>
                <w:lang w:val="hy-AM"/>
              </w:rPr>
              <w:tab/>
              <w:t>20:00</w:t>
            </w:r>
          </w:p>
        </w:tc>
        <w:tc>
          <w:tcPr>
            <w:tcW w:w="672" w:type="dxa"/>
            <w:shd w:val="clear" w:color="auto" w:fill="auto"/>
          </w:tcPr>
          <w:p w:rsidR="00A227A0" w:rsidRPr="00EF3AD0" w:rsidRDefault="00A227A0" w:rsidP="00CB2F01">
            <w:pPr>
              <w:rPr>
                <w:rFonts w:ascii="Sylfaen" w:hAnsi="Sylfaen" w:cs="Sylfaen"/>
                <w:sz w:val="20"/>
                <w:szCs w:val="20"/>
                <w:lang w:val="hy-AM"/>
              </w:rPr>
            </w:pPr>
            <w:r>
              <w:rPr>
                <w:rFonts w:ascii="Sylfaen" w:hAnsi="Sylfaen" w:cs="Sylfaen"/>
                <w:sz w:val="20"/>
                <w:szCs w:val="20"/>
                <w:lang w:val="hy-AM"/>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A227A0" w:rsidRPr="00CD62F4" w:rsidRDefault="00A227A0" w:rsidP="00CB2F01">
            <w:pPr>
              <w:rPr>
                <w:rFonts w:cs="Calibri"/>
                <w:color w:val="000000"/>
                <w:sz w:val="20"/>
                <w:szCs w:val="20"/>
                <w:lang w:val="en-US"/>
              </w:rPr>
            </w:pPr>
            <w:r>
              <w:rPr>
                <w:rFonts w:cs="Calibri"/>
                <w:color w:val="000000"/>
                <w:sz w:val="20"/>
                <w:szCs w:val="20"/>
              </w:rPr>
              <w:t>250</w:t>
            </w:r>
          </w:p>
        </w:tc>
        <w:tc>
          <w:tcPr>
            <w:tcW w:w="955" w:type="dxa"/>
            <w:tcBorders>
              <w:top w:val="nil"/>
              <w:left w:val="single" w:sz="4" w:space="0" w:color="auto"/>
              <w:bottom w:val="single" w:sz="4" w:space="0" w:color="auto"/>
              <w:right w:val="single" w:sz="4" w:space="0" w:color="auto"/>
            </w:tcBorders>
            <w:shd w:val="clear" w:color="auto" w:fill="auto"/>
            <w:vAlign w:val="bottom"/>
          </w:tcPr>
          <w:p w:rsidR="00A227A0" w:rsidRPr="00CD62F4" w:rsidRDefault="00A227A0" w:rsidP="00CB2F01">
            <w:pPr>
              <w:rPr>
                <w:sz w:val="20"/>
                <w:lang w:val="en-US"/>
              </w:rPr>
            </w:pPr>
            <w:r>
              <w:rPr>
                <w:sz w:val="20"/>
              </w:rPr>
              <w:t>5000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CD62F4" w:rsidRDefault="00A227A0" w:rsidP="00CB2F01">
            <w:pPr>
              <w:jc w:val="center"/>
              <w:rPr>
                <w:rFonts w:ascii="Arial Armenian" w:hAnsi="Arial Armenian" w:cs="Calibri"/>
                <w:color w:val="000000"/>
                <w:sz w:val="16"/>
                <w:szCs w:val="16"/>
                <w:lang w:val="en-US"/>
              </w:rPr>
            </w:pPr>
            <w:r>
              <w:rPr>
                <w:rFonts w:ascii="Arial Armenian" w:hAnsi="Arial Armenian" w:cs="Calibri"/>
                <w:color w:val="000000"/>
                <w:sz w:val="16"/>
                <w:szCs w:val="16"/>
              </w:rPr>
              <w:t>20:00</w:t>
            </w:r>
          </w:p>
        </w:tc>
        <w:tc>
          <w:tcPr>
            <w:tcW w:w="1134" w:type="dxa"/>
            <w:shd w:val="clear" w:color="auto" w:fill="auto"/>
          </w:tcPr>
          <w:p w:rsidR="00A227A0" w:rsidRPr="00EF3AD0" w:rsidRDefault="00A227A0" w:rsidP="00CB2F01">
            <w:pPr>
              <w:rPr>
                <w:lang w:val="hy-AM"/>
              </w:rPr>
            </w:pPr>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CD62F4" w:rsidRDefault="00A227A0" w:rsidP="00CB2F01">
            <w:pPr>
              <w:jc w:val="center"/>
              <w:rPr>
                <w:rFonts w:ascii="Arial Armenian" w:hAnsi="Arial Armenian" w:cs="Calibri"/>
                <w:color w:val="000000"/>
                <w:sz w:val="16"/>
                <w:szCs w:val="16"/>
                <w:lang w:val="en-US"/>
              </w:rPr>
            </w:pPr>
            <w:r>
              <w:rPr>
                <w:rFonts w:ascii="Arial Armenian" w:hAnsi="Arial Armenian" w:cs="Calibri"/>
                <w:color w:val="000000"/>
                <w:sz w:val="16"/>
                <w:szCs w:val="16"/>
              </w:rPr>
              <w:t>20:00</w:t>
            </w:r>
          </w:p>
        </w:tc>
        <w:tc>
          <w:tcPr>
            <w:tcW w:w="1510" w:type="dxa"/>
            <w:shd w:val="clear" w:color="auto" w:fill="auto"/>
          </w:tcPr>
          <w:p w:rsidR="00A227A0" w:rsidRPr="00190B3A" w:rsidRDefault="00A227A0" w:rsidP="00CB2F01">
            <w:pPr>
              <w:rPr>
                <w:rFonts w:ascii="Sylfaen" w:hAnsi="Sylfaen" w:cs="Sylfaen"/>
                <w:sz w:val="16"/>
                <w:szCs w:val="16"/>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A227A0" w:rsidRPr="00724982" w:rsidTr="00CB2F01">
        <w:trPr>
          <w:trHeight w:val="153"/>
        </w:trPr>
        <w:tc>
          <w:tcPr>
            <w:tcW w:w="837" w:type="dxa"/>
            <w:shd w:val="clear" w:color="auto" w:fill="auto"/>
          </w:tcPr>
          <w:p w:rsidR="00A227A0" w:rsidRPr="00A46852" w:rsidRDefault="00A227A0" w:rsidP="00CB2F01">
            <w:pPr>
              <w:ind w:left="360"/>
              <w:rPr>
                <w:sz w:val="20"/>
              </w:rPr>
            </w:pPr>
            <w:r>
              <w:rPr>
                <w:sz w:val="20"/>
              </w:rPr>
              <w:t>53:</w:t>
            </w:r>
          </w:p>
        </w:tc>
        <w:tc>
          <w:tcPr>
            <w:tcW w:w="1260" w:type="dxa"/>
            <w:shd w:val="clear" w:color="auto" w:fill="auto"/>
          </w:tcPr>
          <w:p w:rsidR="00A227A0" w:rsidRDefault="00A227A0" w:rsidP="00CB2F01">
            <w:pPr>
              <w:rPr>
                <w:rFonts w:ascii="Arial AM" w:hAnsi="Arial AM"/>
                <w:sz w:val="20"/>
                <w:lang w:val="hy-AM"/>
              </w:rPr>
            </w:pPr>
            <w:r w:rsidRPr="007816EA">
              <w:rPr>
                <w:rFonts w:ascii="Arial AM" w:hAnsi="Arial AM"/>
                <w:color w:val="000000"/>
                <w:sz w:val="20"/>
                <w:szCs w:val="20"/>
              </w:rPr>
              <w:t>15842100</w:t>
            </w:r>
          </w:p>
          <w:p w:rsidR="00A227A0" w:rsidRPr="007816EA" w:rsidRDefault="00A227A0" w:rsidP="00CB2F01">
            <w:pPr>
              <w:rPr>
                <w:rFonts w:ascii="Arial AM" w:hAnsi="Arial AM"/>
                <w:sz w:val="20"/>
                <w:lang w:val="hy-AM"/>
              </w:rPr>
            </w:pPr>
          </w:p>
        </w:tc>
        <w:tc>
          <w:tcPr>
            <w:tcW w:w="1022"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sz w:val="20"/>
                <w:szCs w:val="20"/>
              </w:rPr>
              <w:t>Шоколад</w:t>
            </w:r>
            <w:r w:rsidRPr="007816EA">
              <w:rPr>
                <w:rFonts w:ascii="Arial AM" w:hAnsi="Arial AM"/>
                <w:sz w:val="20"/>
                <w:szCs w:val="20"/>
              </w:rPr>
              <w:t>/</w:t>
            </w:r>
            <w:r w:rsidRPr="007816EA">
              <w:rPr>
                <w:rFonts w:ascii="Sylfaen" w:hAnsi="Sylfaen" w:cs="Sylfaen"/>
                <w:sz w:val="20"/>
                <w:szCs w:val="20"/>
              </w:rPr>
              <w:t>шоколад</w:t>
            </w:r>
            <w:r w:rsidRPr="007816EA">
              <w:rPr>
                <w:rFonts w:ascii="Arial AM" w:hAnsi="Arial AM"/>
                <w:sz w:val="20"/>
                <w:szCs w:val="20"/>
              </w:rPr>
              <w:t xml:space="preserve"> </w:t>
            </w:r>
            <w:r w:rsidRPr="007816EA">
              <w:rPr>
                <w:rFonts w:ascii="Sylfaen" w:hAnsi="Sylfaen" w:cs="Sylfaen"/>
                <w:sz w:val="20"/>
                <w:szCs w:val="20"/>
              </w:rPr>
              <w:t>продукт</w:t>
            </w:r>
            <w:r w:rsidRPr="007816EA">
              <w:rPr>
                <w:rFonts w:ascii="Arial AM" w:hAnsi="Arial AM"/>
                <w:sz w:val="20"/>
                <w:szCs w:val="20"/>
              </w:rPr>
              <w:t>/</w:t>
            </w:r>
          </w:p>
        </w:tc>
        <w:tc>
          <w:tcPr>
            <w:tcW w:w="845" w:type="dxa"/>
            <w:shd w:val="clear" w:color="auto" w:fill="auto"/>
          </w:tcPr>
          <w:p w:rsidR="00A227A0" w:rsidRPr="007816EA" w:rsidRDefault="00A227A0" w:rsidP="00CB2F01">
            <w:pPr>
              <w:rPr>
                <w:rFonts w:ascii="Arial AM" w:hAnsi="Arial AM"/>
                <w:sz w:val="20"/>
                <w:lang w:val="hy-AM"/>
              </w:rPr>
            </w:pPr>
            <w:r>
              <w:rPr>
                <w:rFonts w:ascii="Arial" w:hAnsi="Arial" w:cs="Arial"/>
                <w:sz w:val="20"/>
              </w:rPr>
              <w:t>РА или эквивалент</w:t>
            </w:r>
          </w:p>
        </w:tc>
        <w:tc>
          <w:tcPr>
            <w:tcW w:w="5817" w:type="dxa"/>
            <w:shd w:val="clear" w:color="auto" w:fill="auto"/>
          </w:tcPr>
          <w:p w:rsidR="00A227A0" w:rsidRPr="007816EA" w:rsidRDefault="00A227A0" w:rsidP="00CB2F01">
            <w:pPr>
              <w:rPr>
                <w:rFonts w:ascii="Arial AM" w:hAnsi="Arial AM"/>
                <w:sz w:val="20"/>
                <w:lang w:val="hy-AM"/>
              </w:rPr>
            </w:pPr>
            <w:r w:rsidRPr="007816EA">
              <w:rPr>
                <w:rFonts w:ascii="Sylfaen" w:hAnsi="Sylfaen" w:cs="Sylfaen"/>
                <w:color w:val="000000"/>
                <w:sz w:val="18"/>
                <w:szCs w:val="18"/>
                <w:lang w:val="hy-AM"/>
              </w:rPr>
              <w:t>Шоколад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вставить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Сахар</w:t>
            </w:r>
            <w:r w:rsidRPr="007816EA">
              <w:rPr>
                <w:rFonts w:ascii="Arial AM" w:hAnsi="Arial AM"/>
                <w:color w:val="000000"/>
                <w:sz w:val="18"/>
                <w:szCs w:val="18"/>
                <w:lang w:val="hy-AM"/>
              </w:rPr>
              <w:t>,</w:t>
            </w:r>
            <w:r w:rsidRPr="007816EA">
              <w:rPr>
                <w:rFonts w:ascii="Sylfaen" w:hAnsi="Sylfaen" w:cs="Sylfaen"/>
                <w:color w:val="000000"/>
                <w:sz w:val="18"/>
                <w:szCs w:val="18"/>
                <w:lang w:val="hy-AM"/>
              </w:rPr>
              <w:t>овощной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масло</w:t>
            </w:r>
            <w:r w:rsidRPr="007816EA">
              <w:rPr>
                <w:rFonts w:ascii="Arial AM" w:hAnsi="Arial AM"/>
                <w:color w:val="000000"/>
                <w:sz w:val="18"/>
                <w:szCs w:val="18"/>
                <w:lang w:val="hy-AM"/>
              </w:rPr>
              <w:t>,</w:t>
            </w:r>
            <w:r w:rsidRPr="007816EA">
              <w:rPr>
                <w:rFonts w:ascii="Sylfaen" w:hAnsi="Sylfaen" w:cs="Sylfaen"/>
                <w:color w:val="000000"/>
                <w:sz w:val="18"/>
                <w:szCs w:val="18"/>
                <w:lang w:val="hy-AM"/>
              </w:rPr>
              <w:t>фундук</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пыль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какао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пыль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килокалория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 539 г</w:t>
            </w:r>
            <w:r w:rsidRPr="007816EA">
              <w:rPr>
                <w:rFonts w:ascii="Sylfaen" w:hAnsi="Sylfaen" w:cs="Sylfaen"/>
                <w:color w:val="000000"/>
                <w:sz w:val="18"/>
                <w:szCs w:val="18"/>
                <w:lang w:val="hy-AM"/>
              </w:rPr>
              <w:t>Белок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/6,3 г</w:t>
            </w:r>
            <w:r w:rsidRPr="007816EA">
              <w:rPr>
                <w:rFonts w:ascii="Sylfaen" w:hAnsi="Sylfaen" w:cs="Sylfaen"/>
                <w:color w:val="000000"/>
                <w:sz w:val="18"/>
                <w:szCs w:val="18"/>
                <w:lang w:val="hy-AM"/>
              </w:rPr>
              <w:t>Жиры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/30,9 г</w:t>
            </w:r>
            <w:r w:rsidRPr="007816EA">
              <w:rPr>
                <w:rFonts w:ascii="Sylfaen" w:hAnsi="Sylfaen" w:cs="Sylfaen"/>
                <w:color w:val="000000"/>
                <w:sz w:val="18"/>
                <w:szCs w:val="18"/>
                <w:lang w:val="hy-AM"/>
              </w:rPr>
              <w:t>Углеводы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с:</w:t>
            </w:r>
            <w:r w:rsidRPr="007816EA">
              <w:rPr>
                <w:rFonts w:ascii="Arial AM" w:hAnsi="Arial AM"/>
                <w:color w:val="000000"/>
                <w:sz w:val="18"/>
                <w:szCs w:val="18"/>
                <w:lang w:val="hy-AM"/>
              </w:rPr>
              <w:t>/57,5 г.</w:t>
            </w:r>
            <w:r w:rsidRPr="00DE1549">
              <w:rPr>
                <w:rFonts w:ascii="Sylfaen" w:hAnsi="Sylfaen" w:cs="Sylfaen"/>
                <w:b/>
                <w:color w:val="000000" w:themeColor="text1"/>
                <w:sz w:val="18"/>
                <w:szCs w:val="18"/>
                <w:lang w:val="hy-AM"/>
              </w:rPr>
              <w:t>Упаковка:</w:t>
            </w:r>
            <w:r w:rsidRPr="00DE1549">
              <w:rPr>
                <w:rFonts w:ascii="Arial AM" w:hAnsi="Arial AM"/>
                <w:b/>
                <w:color w:val="000000" w:themeColor="text1"/>
                <w:sz w:val="18"/>
                <w:szCs w:val="18"/>
                <w:lang w:val="hy-AM"/>
              </w:rPr>
              <w:t>200-250</w:t>
            </w:r>
            <w:r w:rsidRPr="00DE1549">
              <w:rPr>
                <w:rFonts w:ascii="Sylfaen" w:hAnsi="Sylfaen"/>
                <w:b/>
                <w:color w:val="000000" w:themeColor="text1"/>
                <w:sz w:val="18"/>
                <w:szCs w:val="18"/>
                <w:lang w:val="hy-AM"/>
              </w:rPr>
              <w:t>с:</w:t>
            </w:r>
            <w:r w:rsidRPr="00DE1549">
              <w:rPr>
                <w:rFonts w:ascii="Sylfaen" w:hAnsi="Sylfaen" w:cs="Sylfaen"/>
                <w:b/>
                <w:color w:val="000000" w:themeColor="text1"/>
                <w:sz w:val="18"/>
                <w:szCs w:val="18"/>
                <w:lang w:val="hy-AM"/>
              </w:rPr>
              <w:t>стекло</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или</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другой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контейнерами</w:t>
            </w:r>
            <w:r w:rsidRPr="00DE1549">
              <w:rPr>
                <w:rFonts w:ascii="Arial AM" w:hAnsi="Arial AM"/>
                <w:color w:val="000000" w:themeColor="text1"/>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идентификация: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AM" w:hAnsi="Arial AM"/>
                <w:color w:val="000000"/>
                <w:sz w:val="18"/>
                <w:szCs w:val="18"/>
                <w:lang w:val="hy-AM"/>
              </w:rPr>
              <w:lastRenderedPageBreak/>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021/2011),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007655">
              <w:rPr>
                <w:rFonts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A227A0" w:rsidRPr="009D6DB0" w:rsidRDefault="00A227A0" w:rsidP="00CB2F01">
            <w:pPr>
              <w:rPr>
                <w:rFonts w:ascii="Arial AM" w:hAnsi="Arial AM"/>
                <w:sz w:val="20"/>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tcPr>
          <w:p w:rsidR="00A227A0" w:rsidRPr="009D6DB0" w:rsidRDefault="00A227A0" w:rsidP="00CB2F01">
            <w:pPr>
              <w:rPr>
                <w:rFonts w:ascii="Arial AM" w:hAnsi="Arial AM"/>
                <w:sz w:val="20"/>
              </w:rPr>
            </w:pPr>
            <w:r>
              <w:rPr>
                <w:rFonts w:ascii="Arial AM" w:hAnsi="Arial AM"/>
                <w:sz w:val="20"/>
              </w:rPr>
              <w:t>800</w:t>
            </w:r>
          </w:p>
        </w:tc>
        <w:tc>
          <w:tcPr>
            <w:tcW w:w="955" w:type="dxa"/>
            <w:tcBorders>
              <w:top w:val="nil"/>
              <w:left w:val="single" w:sz="4" w:space="0" w:color="auto"/>
              <w:bottom w:val="single" w:sz="4" w:space="0" w:color="auto"/>
              <w:right w:val="single" w:sz="4" w:space="0" w:color="auto"/>
            </w:tcBorders>
            <w:shd w:val="clear" w:color="auto" w:fill="auto"/>
          </w:tcPr>
          <w:p w:rsidR="00A227A0" w:rsidRPr="00D54D71" w:rsidRDefault="00A227A0" w:rsidP="00CB2F01">
            <w:pPr>
              <w:rPr>
                <w:sz w:val="20"/>
              </w:rPr>
            </w:pPr>
            <w:r>
              <w:rPr>
                <w:sz w:val="20"/>
              </w:rPr>
              <w:t>200 000</w:t>
            </w:r>
          </w:p>
        </w:tc>
        <w:tc>
          <w:tcPr>
            <w:tcW w:w="851" w:type="dxa"/>
            <w:tcBorders>
              <w:top w:val="nil"/>
              <w:left w:val="single" w:sz="4" w:space="0" w:color="auto"/>
              <w:bottom w:val="single" w:sz="4" w:space="0" w:color="auto"/>
              <w:right w:val="single" w:sz="4" w:space="0" w:color="auto"/>
            </w:tcBorders>
            <w:shd w:val="clear" w:color="auto" w:fill="auto"/>
            <w:vAlign w:val="bottom"/>
          </w:tcPr>
          <w:p w:rsidR="00A227A0" w:rsidRPr="00AE24E1" w:rsidRDefault="00A227A0" w:rsidP="00CB2F01">
            <w:pPr>
              <w:jc w:val="center"/>
              <w:rPr>
                <w:rFonts w:ascii="Arial AM" w:hAnsi="Arial AM"/>
                <w:sz w:val="20"/>
              </w:rPr>
            </w:pPr>
            <w:r>
              <w:rPr>
                <w:rFonts w:ascii="Calibri" w:hAnsi="Calibri" w:cs="Calibri"/>
                <w:color w:val="000000"/>
                <w:sz w:val="16"/>
                <w:szCs w:val="16"/>
              </w:rPr>
              <w:t>250</w:t>
            </w:r>
          </w:p>
        </w:tc>
        <w:tc>
          <w:tcPr>
            <w:tcW w:w="1134" w:type="dxa"/>
            <w:shd w:val="clear" w:color="auto" w:fill="auto"/>
          </w:tcPr>
          <w:p w:rsidR="00A227A0" w:rsidRPr="00EF3AD0" w:rsidRDefault="00A227A0" w:rsidP="00CB2F01">
            <w:pPr>
              <w:autoSpaceDE w:val="0"/>
              <w:autoSpaceDN w:val="0"/>
              <w:adjustRightInd w:val="0"/>
              <w:rPr>
                <w:rFonts w:ascii="Calibri" w:eastAsiaTheme="minorHAnsi" w:hAnsi="Calibri" w:cs="Calibri"/>
                <w:b/>
                <w:bCs/>
                <w:color w:val="000000"/>
                <w:sz w:val="16"/>
                <w:szCs w:val="16"/>
              </w:rPr>
            </w:pPr>
            <w:r w:rsidRPr="00922334">
              <w:rPr>
                <w:sz w:val="16"/>
                <w:szCs w:val="16"/>
                <w:lang w:val="hy-AM"/>
              </w:rPr>
              <w:t>К. ул. Веди Араратяна 81</w:t>
            </w:r>
          </w:p>
        </w:tc>
        <w:tc>
          <w:tcPr>
            <w:tcW w:w="658" w:type="dxa"/>
            <w:tcBorders>
              <w:top w:val="nil"/>
              <w:left w:val="single" w:sz="4" w:space="0" w:color="auto"/>
              <w:bottom w:val="single" w:sz="4" w:space="0" w:color="auto"/>
              <w:right w:val="single" w:sz="4" w:space="0" w:color="auto"/>
            </w:tcBorders>
            <w:shd w:val="clear" w:color="auto" w:fill="auto"/>
            <w:vAlign w:val="bottom"/>
          </w:tcPr>
          <w:p w:rsidR="00A227A0" w:rsidRPr="00AE24E1" w:rsidRDefault="00A227A0" w:rsidP="00CB2F01">
            <w:pPr>
              <w:jc w:val="center"/>
              <w:rPr>
                <w:rFonts w:ascii="Arial AM" w:hAnsi="Arial AM"/>
                <w:sz w:val="20"/>
              </w:rPr>
            </w:pPr>
            <w:r>
              <w:rPr>
                <w:rFonts w:ascii="Calibri" w:hAnsi="Calibri" w:cs="Calibri"/>
                <w:color w:val="000000"/>
                <w:sz w:val="16"/>
                <w:szCs w:val="16"/>
              </w:rPr>
              <w:t>250</w:t>
            </w:r>
          </w:p>
        </w:tc>
        <w:tc>
          <w:tcPr>
            <w:tcW w:w="1510" w:type="dxa"/>
            <w:shd w:val="clear" w:color="auto" w:fill="auto"/>
          </w:tcPr>
          <w:p w:rsidR="00A227A0" w:rsidRPr="00CE756C" w:rsidRDefault="00A227A0" w:rsidP="00CB2F01">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bl>
    <w:p w:rsidR="00A227A0" w:rsidRPr="00B35693" w:rsidRDefault="00A227A0" w:rsidP="00A227A0">
      <w:pPr>
        <w:rPr>
          <w:i/>
          <w:sz w:val="18"/>
          <w:lang w:val="hy-AM"/>
        </w:rPr>
      </w:pPr>
    </w:p>
    <w:p w:rsidR="00A227A0" w:rsidRPr="00A46815" w:rsidRDefault="00A227A0" w:rsidP="00A227A0">
      <w:pPr>
        <w:rPr>
          <w:lang w:val="hy-AM"/>
        </w:rPr>
      </w:pPr>
    </w:p>
    <w:p w:rsidR="007941A0" w:rsidRPr="00A227A0" w:rsidRDefault="007941A0" w:rsidP="00A227A0">
      <w:pPr>
        <w:jc w:val="center"/>
        <w:rPr>
          <w:rFonts w:ascii="GHEA Grapalat" w:hAnsi="GHEA Grapalat" w:cs="Sylfaen"/>
          <w:lang w:val="hy-AM"/>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xml:space="preserve">-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w:t>
      </w:r>
      <w:r w:rsidRPr="001D6AF5">
        <w:rPr>
          <w:rFonts w:ascii="GHEA Grapalat" w:hAnsi="GHEA Grapalat" w:cs="Sylfaen"/>
          <w:b/>
          <w:color w:val="000000"/>
          <w:lang w:val="pt-BR"/>
        </w:rPr>
        <w:lastRenderedPageBreak/>
        <w:t>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BD1453">
      <w:pPr>
        <w:ind w:left="720"/>
        <w:rPr>
          <w:rFonts w:ascii="GHEA Grapalat" w:hAnsi="GHEA Grapalat" w:cs="Calibri"/>
          <w:b/>
          <w:bCs/>
          <w:color w:val="000000"/>
          <w:lang w:val="hy-AM"/>
        </w:rPr>
      </w:pPr>
    </w:p>
    <w:p w:rsidR="007941A0" w:rsidRPr="001D6AF5" w:rsidRDefault="007941A0" w:rsidP="007A29FD">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7A29FD">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7A29FD">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Pr="00BD1453" w:rsidRDefault="007941A0" w:rsidP="007A29FD">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E12B8D" w:rsidRPr="00CC23DA" w:rsidRDefault="00E12B8D" w:rsidP="00CC23DA">
            <w:pPr>
              <w:widowControl w:val="0"/>
              <w:jc w:val="center"/>
              <w:rPr>
                <w:rFonts w:ascii="GHEA Grapalat" w:hAnsi="GHEA Grapalat"/>
              </w:rPr>
            </w:pPr>
            <w:r w:rsidRPr="00CC23DA">
              <w:rPr>
                <w:rFonts w:ascii="GHEA Grapalat" w:hAnsi="GHEA Grapalat"/>
              </w:rPr>
              <w:t>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3"/>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E12B8D" w:rsidRPr="00B138F3" w:rsidTr="008B1F5B">
        <w:trPr>
          <w:trHeight w:val="305"/>
          <w:jc w:val="center"/>
        </w:trPr>
        <w:tc>
          <w:tcPr>
            <w:tcW w:w="15903"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8B1F5B">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4"/>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8B1F5B">
        <w:trPr>
          <w:trHeight w:val="40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BD0664" w:rsidRPr="00F3446E" w:rsidRDefault="00BD0664" w:rsidP="00BD0664">
            <w:pPr>
              <w:widowControl w:val="0"/>
              <w:spacing w:after="160"/>
              <w:jc w:val="center"/>
            </w:pPr>
          </w:p>
          <w:p w:rsidR="00CC23DA" w:rsidRPr="00B138F3" w:rsidRDefault="00CC23DA" w:rsidP="00CC23DA">
            <w:pPr>
              <w:widowControl w:val="0"/>
              <w:spacing w:after="160"/>
              <w:jc w:val="center"/>
              <w:rPr>
                <w:rFonts w:ascii="GHEA Grapalat" w:hAnsi="GHEA Grapalat" w:cs="Sylfaen"/>
                <w:b/>
                <w:bCs/>
              </w:rPr>
            </w:pPr>
          </w:p>
          <w:p w:rsidR="00E12B8D" w:rsidRPr="00CC23DA" w:rsidRDefault="00E12B8D" w:rsidP="008B1F5B">
            <w:pPr>
              <w:widowControl w:val="0"/>
              <w:jc w:val="center"/>
              <w:rPr>
                <w:rFonts w:ascii="GHEA Grapalat" w:hAnsi="GHEA Grapalat"/>
              </w:rPr>
            </w:pPr>
            <w:r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1"/>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469" w:rsidRDefault="00AB7469" w:rsidP="00E12B8D">
      <w:r>
        <w:separator/>
      </w:r>
    </w:p>
  </w:endnote>
  <w:endnote w:type="continuationSeparator" w:id="0">
    <w:p w:rsidR="00AB7469" w:rsidRDefault="00AB7469"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Arial AM">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7E2F75" w:rsidRPr="00C861E9" w:rsidRDefault="007E2F7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47A99">
          <w:rPr>
            <w:rFonts w:ascii="GHEA Grapalat" w:hAnsi="GHEA Grapalat"/>
            <w:noProof/>
            <w:sz w:val="24"/>
            <w:szCs w:val="24"/>
          </w:rPr>
          <w:t>16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469" w:rsidRDefault="00AB7469" w:rsidP="00E12B8D">
      <w:r>
        <w:separator/>
      </w:r>
    </w:p>
  </w:footnote>
  <w:footnote w:type="continuationSeparator" w:id="0">
    <w:p w:rsidR="00AB7469" w:rsidRDefault="00AB7469" w:rsidP="00E12B8D">
      <w:r>
        <w:continuationSeparator/>
      </w:r>
    </w:p>
  </w:footnote>
  <w:footnote w:id="1">
    <w:p w:rsidR="007E2F75" w:rsidRPr="00ED3BA4" w:rsidRDefault="007E2F75"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7E2F75" w:rsidRPr="008842CE" w:rsidRDefault="007E2F75"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7E2F75" w:rsidRPr="00541313" w:rsidRDefault="007E2F75"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7E2F75" w:rsidRPr="00DB4FE3" w:rsidRDefault="007E2F75"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7E2F75" w:rsidRPr="00DB4FE3" w:rsidRDefault="007E2F75"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7E2F75" w:rsidRDefault="007E2F75"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7E2F75" w:rsidRPr="00D3436F" w:rsidRDefault="007E2F75"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7E2F75" w:rsidRPr="008842CE" w:rsidRDefault="007E2F75" w:rsidP="00E12B8D">
      <w:pPr>
        <w:pStyle w:val="af2"/>
        <w:widowControl w:val="0"/>
        <w:jc w:val="both"/>
        <w:rPr>
          <w:rFonts w:ascii="GHEA Grapalat" w:hAnsi="GHEA Grapalat"/>
          <w:lang w:val="af-ZA"/>
        </w:rPr>
      </w:pPr>
    </w:p>
    <w:p w:rsidR="007E2F75" w:rsidRPr="008842CE" w:rsidRDefault="007E2F75" w:rsidP="00E12B8D">
      <w:pPr>
        <w:pStyle w:val="af2"/>
        <w:widowControl w:val="0"/>
        <w:jc w:val="both"/>
        <w:rPr>
          <w:rFonts w:ascii="GHEA Grapalat" w:hAnsi="GHEA Grapalat"/>
          <w:lang w:val="af-ZA"/>
        </w:rPr>
      </w:pPr>
    </w:p>
  </w:footnote>
  <w:footnote w:id="4">
    <w:p w:rsidR="007E2F75" w:rsidRPr="00CD6B60" w:rsidRDefault="007E2F75"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7E2F75" w:rsidRPr="00CD6B60" w:rsidRDefault="007E2F75"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E2F75" w:rsidRPr="00CD6B60" w:rsidRDefault="007E2F75"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E2F75" w:rsidRPr="00CD6B60" w:rsidRDefault="007E2F75"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7E2F75" w:rsidRPr="00CA2B01" w:rsidRDefault="007E2F75"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7E2F75" w:rsidRPr="00CA2B01" w:rsidRDefault="007E2F75"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7E2F75" w:rsidRPr="00CA2B01" w:rsidRDefault="007E2F75"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7E2F75" w:rsidRPr="005D5092" w:rsidRDefault="007E2F75"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7E2F75" w:rsidRPr="0034222E" w:rsidDel="00932115" w:rsidRDefault="007E2F75" w:rsidP="00E12B8D">
      <w:pPr>
        <w:pStyle w:val="af2"/>
        <w:jc w:val="both"/>
        <w:rPr>
          <w:del w:id="1"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7E2F75" w:rsidRPr="00D3436F" w:rsidRDefault="007E2F75"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7E2F75" w:rsidRPr="000811C1" w:rsidRDefault="007E2F75" w:rsidP="00E12B8D">
      <w:pPr>
        <w:pStyle w:val="af2"/>
        <w:rPr>
          <w:rFonts w:asciiTheme="minorHAnsi" w:hAnsiTheme="minorHAnsi"/>
        </w:rPr>
      </w:pPr>
    </w:p>
  </w:footnote>
  <w:footnote w:id="8">
    <w:p w:rsidR="007E2F75" w:rsidRPr="00FE2AA4" w:rsidRDefault="007E2F75"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7E2F75" w:rsidRPr="008842CE" w:rsidRDefault="007E2F75"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E2F75" w:rsidRPr="000811C1" w:rsidRDefault="007E2F75" w:rsidP="00E12B8D">
      <w:pPr>
        <w:pStyle w:val="af2"/>
        <w:rPr>
          <w:lang w:val="af-ZA"/>
        </w:rPr>
      </w:pPr>
    </w:p>
  </w:footnote>
  <w:footnote w:id="10">
    <w:p w:rsidR="007E2F75" w:rsidRDefault="007E2F75" w:rsidP="00E12B8D">
      <w:pPr>
        <w:pStyle w:val="af2"/>
        <w:jc w:val="both"/>
        <w:rPr>
          <w:rFonts w:ascii="GHEA Grapalat" w:hAnsi="GHEA Grapalat"/>
          <w:i/>
          <w:lang w:val="hy-AM"/>
        </w:rPr>
      </w:pPr>
    </w:p>
    <w:p w:rsidR="007E2F75" w:rsidRPr="002227A9" w:rsidRDefault="007E2F75"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7E2F75" w:rsidRPr="00636142" w:rsidRDefault="007E2F75"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7E2F75" w:rsidRPr="0092041F" w:rsidRDefault="007E2F75"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7E2F75" w:rsidRPr="0092041F" w:rsidRDefault="007E2F75" w:rsidP="00E12B8D">
      <w:pPr>
        <w:pStyle w:val="af2"/>
        <w:jc w:val="both"/>
        <w:rPr>
          <w:rFonts w:ascii="GHEA Grapalat" w:hAnsi="GHEA Grapalat"/>
          <w:i/>
        </w:rPr>
      </w:pPr>
    </w:p>
  </w:footnote>
  <w:footnote w:id="11">
    <w:p w:rsidR="007E2F75" w:rsidRPr="004A4643" w:rsidRDefault="007E2F75"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7E2F75" w:rsidRPr="008E4439" w:rsidRDefault="007E2F75"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7E2F75" w:rsidRPr="000811C1" w:rsidRDefault="007E2F75" w:rsidP="00E12B8D">
      <w:pPr>
        <w:pStyle w:val="af2"/>
        <w:rPr>
          <w:rFonts w:ascii="Sylfaen" w:hAnsi="Sylfaen"/>
          <w:sz w:val="18"/>
          <w:szCs w:val="18"/>
        </w:rPr>
      </w:pPr>
    </w:p>
  </w:footnote>
  <w:footnote w:id="13">
    <w:p w:rsidR="007E2F75" w:rsidRPr="00A31673" w:rsidRDefault="007E2F75"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7E2F75" w:rsidRPr="00DE7706" w:rsidRDefault="007E2F75"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7E2F75" w:rsidRPr="008416BA" w:rsidRDefault="007E2F75"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7E2F75" w:rsidRDefault="007E2F75" w:rsidP="00E12B8D">
      <w:pPr>
        <w:jc w:val="both"/>
      </w:pPr>
    </w:p>
    <w:p w:rsidR="007E2F75" w:rsidRPr="008B70EB" w:rsidRDefault="007E2F75"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7E2F75" w:rsidRPr="008B70EB" w:rsidRDefault="007E2F75"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7E2F75" w:rsidRPr="008B70EB" w:rsidRDefault="007E2F75"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E2F75" w:rsidRDefault="007E2F75" w:rsidP="00E12B8D">
      <w:pPr>
        <w:jc w:val="both"/>
        <w:rPr>
          <w:rFonts w:asciiTheme="minorHAnsi" w:hAnsiTheme="minorHAnsi"/>
          <w:lang w:val="af-ZA"/>
        </w:rPr>
      </w:pPr>
    </w:p>
  </w:footnote>
  <w:footnote w:id="16">
    <w:p w:rsidR="007E2F75" w:rsidRPr="00A25D1B" w:rsidRDefault="007E2F75"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7E2F75" w:rsidRPr="00DC619D" w:rsidRDefault="007E2F75"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7E2F75" w:rsidRPr="00D3436F" w:rsidRDefault="007E2F75"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7E2F75" w:rsidRPr="00D3436F" w:rsidRDefault="007E2F75" w:rsidP="00E12B8D">
      <w:pPr>
        <w:pStyle w:val="af2"/>
        <w:rPr>
          <w:lang w:val="es-ES"/>
        </w:rPr>
      </w:pPr>
    </w:p>
  </w:footnote>
  <w:footnote w:id="19">
    <w:p w:rsidR="007E2F75" w:rsidRPr="008842CE" w:rsidRDefault="007E2F75"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E2F75" w:rsidRPr="008842CE" w:rsidRDefault="007E2F75" w:rsidP="00E12B8D">
      <w:pPr>
        <w:pStyle w:val="af2"/>
        <w:jc w:val="both"/>
        <w:rPr>
          <w:rFonts w:ascii="GHEA Grapalat" w:hAnsi="GHEA Grapalat"/>
        </w:rPr>
      </w:pPr>
    </w:p>
  </w:footnote>
  <w:footnote w:id="20">
    <w:p w:rsidR="007E2F75" w:rsidRPr="008842CE" w:rsidRDefault="007E2F75" w:rsidP="00E12B8D">
      <w:pPr>
        <w:pStyle w:val="af2"/>
        <w:jc w:val="both"/>
      </w:pPr>
    </w:p>
  </w:footnote>
  <w:footnote w:id="21">
    <w:p w:rsidR="007E2F75" w:rsidRPr="008842CE" w:rsidRDefault="007E2F75"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E2F75" w:rsidRPr="008842CE" w:rsidRDefault="007E2F75" w:rsidP="00E12B8D">
      <w:pPr>
        <w:pStyle w:val="af2"/>
        <w:jc w:val="both"/>
        <w:rPr>
          <w:rFonts w:ascii="GHEA Grapalat" w:hAnsi="GHEA Grapalat"/>
        </w:rPr>
      </w:pPr>
    </w:p>
  </w:footnote>
  <w:footnote w:id="22">
    <w:p w:rsidR="007E2F75" w:rsidRPr="008842CE" w:rsidRDefault="007E2F75" w:rsidP="00E12B8D">
      <w:pPr>
        <w:pStyle w:val="af2"/>
        <w:jc w:val="both"/>
      </w:pPr>
    </w:p>
  </w:footnote>
  <w:footnote w:id="23">
    <w:p w:rsidR="007E2F75" w:rsidRPr="00217344" w:rsidRDefault="007E2F75"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7E2F75" w:rsidRPr="008842CE" w:rsidRDefault="007E2F75"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7E2F75" w:rsidRDefault="007E2F75"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7E2F75" w:rsidRPr="00F21C0D" w:rsidRDefault="007E2F75" w:rsidP="00E12B8D">
      <w:pPr>
        <w:pStyle w:val="af2"/>
        <w:widowControl w:val="0"/>
        <w:jc w:val="both"/>
        <w:rPr>
          <w:lang w:val="hy-AM"/>
        </w:rPr>
      </w:pPr>
    </w:p>
  </w:footnote>
  <w:footnote w:id="26">
    <w:p w:rsidR="007E2F75" w:rsidRDefault="007E2F75"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7E2F75" w:rsidRDefault="007E2F75" w:rsidP="00E12B8D">
      <w:pPr>
        <w:pStyle w:val="af2"/>
        <w:widowControl w:val="0"/>
        <w:jc w:val="both"/>
        <w:rPr>
          <w:rFonts w:ascii="GHEA Grapalat" w:hAnsi="GHEA Grapalat"/>
          <w:i/>
        </w:rPr>
      </w:pPr>
    </w:p>
    <w:p w:rsidR="007E2F75" w:rsidRDefault="007E2F75" w:rsidP="00E12B8D">
      <w:pPr>
        <w:pStyle w:val="af2"/>
        <w:widowControl w:val="0"/>
        <w:jc w:val="both"/>
        <w:rPr>
          <w:rFonts w:ascii="GHEA Grapalat" w:hAnsi="GHEA Grapalat"/>
          <w:i/>
        </w:rPr>
      </w:pPr>
    </w:p>
    <w:p w:rsidR="007E2F75" w:rsidRPr="00EB336B" w:rsidRDefault="007E2F75"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7E2F75" w:rsidRPr="00D3436F" w:rsidRDefault="007E2F75" w:rsidP="00E12B8D">
      <w:pPr>
        <w:pStyle w:val="af2"/>
        <w:rPr>
          <w:lang w:val="hy-AM"/>
        </w:rPr>
      </w:pPr>
    </w:p>
  </w:footnote>
  <w:footnote w:id="27">
    <w:p w:rsidR="007E2F75" w:rsidRPr="008842CE" w:rsidRDefault="007E2F75"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7E2F75" w:rsidRPr="00E85250" w:rsidRDefault="007E2F75" w:rsidP="00E12B8D">
      <w:pPr>
        <w:widowControl w:val="0"/>
        <w:spacing w:after="160" w:line="360" w:lineRule="auto"/>
        <w:ind w:firstLine="709"/>
        <w:jc w:val="both"/>
        <w:rPr>
          <w:rFonts w:ascii="GHEA Grapalat" w:hAnsi="GHEA Grapalat"/>
          <w:lang w:val="hy-AM"/>
        </w:rPr>
      </w:pPr>
    </w:p>
    <w:p w:rsidR="007E2F75" w:rsidRPr="00D3436F" w:rsidRDefault="007E2F75" w:rsidP="00E12B8D">
      <w:pPr>
        <w:pStyle w:val="af2"/>
        <w:rPr>
          <w:lang w:val="hy-AM"/>
        </w:rPr>
      </w:pPr>
    </w:p>
  </w:footnote>
  <w:footnote w:id="28">
    <w:p w:rsidR="007E2F75" w:rsidRPr="00402BC3" w:rsidRDefault="007E2F75"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E2F75" w:rsidRPr="00552088" w:rsidRDefault="007E2F75"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E2F75" w:rsidRPr="00D3436F" w:rsidRDefault="007E2F75" w:rsidP="00E12B8D">
      <w:pPr>
        <w:pStyle w:val="af2"/>
        <w:rPr>
          <w:lang w:val="hy-AM"/>
        </w:rPr>
      </w:pPr>
    </w:p>
  </w:footnote>
  <w:footnote w:id="29">
    <w:p w:rsidR="007E2F75" w:rsidRPr="008842CE" w:rsidRDefault="007E2F75"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7E2F75" w:rsidRPr="00D3436F" w:rsidRDefault="007E2F75" w:rsidP="00E12B8D">
      <w:pPr>
        <w:pStyle w:val="af2"/>
        <w:rPr>
          <w:lang w:val="hy-AM"/>
        </w:rPr>
      </w:pPr>
    </w:p>
  </w:footnote>
  <w:footnote w:id="30">
    <w:p w:rsidR="007E2F75" w:rsidRPr="00D3436F" w:rsidRDefault="007E2F75"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7E2F75" w:rsidRPr="008842CE" w:rsidRDefault="007E2F75"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E2F75" w:rsidRPr="00D3436F" w:rsidRDefault="007E2F75" w:rsidP="00E12B8D">
      <w:pPr>
        <w:pStyle w:val="af2"/>
        <w:rPr>
          <w:lang w:val="hy-AM"/>
        </w:rPr>
      </w:pPr>
    </w:p>
  </w:footnote>
  <w:footnote w:id="32">
    <w:p w:rsidR="007E2F75" w:rsidRPr="008842CE" w:rsidRDefault="007E2F75" w:rsidP="00E12B8D">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7E2F75" w:rsidRPr="008842CE" w:rsidRDefault="007E2F75"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7E2F75" w:rsidRPr="00D3436F" w:rsidRDefault="007E2F75" w:rsidP="00E12B8D">
      <w:pPr>
        <w:pStyle w:val="af2"/>
        <w:rPr>
          <w:lang w:val="hy-AM"/>
        </w:rPr>
      </w:pPr>
    </w:p>
  </w:footnote>
  <w:footnote w:id="33">
    <w:p w:rsidR="007E2F75" w:rsidRPr="008842CE" w:rsidRDefault="007E2F75"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7E2F75" w:rsidRPr="008842CE" w:rsidRDefault="007E2F75"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8770DDA"/>
    <w:multiLevelType w:val="multilevel"/>
    <w:tmpl w:val="0862E630"/>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7">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2"/>
  </w:num>
  <w:num w:numId="4">
    <w:abstractNumId w:val="1"/>
  </w:num>
  <w:num w:numId="5">
    <w:abstractNumId w:val="0"/>
  </w:num>
  <w:num w:numId="6">
    <w:abstractNumId w:val="3"/>
  </w:num>
  <w:num w:numId="7">
    <w:abstractNumId w:val="11"/>
  </w:num>
  <w:num w:numId="8">
    <w:abstractNumId w:val="9"/>
  </w:num>
  <w:num w:numId="9">
    <w:abstractNumId w:val="10"/>
  </w:num>
  <w:num w:numId="10">
    <w:abstractNumId w:val="7"/>
  </w:num>
  <w:num w:numId="11">
    <w:abstractNumId w:val="4"/>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F7140"/>
    <w:rsid w:val="002062DA"/>
    <w:rsid w:val="0022584E"/>
    <w:rsid w:val="00230920"/>
    <w:rsid w:val="002319DE"/>
    <w:rsid w:val="002C3F4E"/>
    <w:rsid w:val="00446B99"/>
    <w:rsid w:val="00447A99"/>
    <w:rsid w:val="00470666"/>
    <w:rsid w:val="004C494B"/>
    <w:rsid w:val="004D0A48"/>
    <w:rsid w:val="00501D4F"/>
    <w:rsid w:val="005126FF"/>
    <w:rsid w:val="0054508A"/>
    <w:rsid w:val="006A2313"/>
    <w:rsid w:val="007469B1"/>
    <w:rsid w:val="007617B2"/>
    <w:rsid w:val="00784AD5"/>
    <w:rsid w:val="007941A0"/>
    <w:rsid w:val="007A29FD"/>
    <w:rsid w:val="007C4DE6"/>
    <w:rsid w:val="007E2F75"/>
    <w:rsid w:val="007E5C72"/>
    <w:rsid w:val="00825EDD"/>
    <w:rsid w:val="00865B4C"/>
    <w:rsid w:val="008B1F5B"/>
    <w:rsid w:val="00920D6A"/>
    <w:rsid w:val="009256FD"/>
    <w:rsid w:val="009E3704"/>
    <w:rsid w:val="00A227A0"/>
    <w:rsid w:val="00A44DDB"/>
    <w:rsid w:val="00AB7469"/>
    <w:rsid w:val="00AC52E3"/>
    <w:rsid w:val="00BD0664"/>
    <w:rsid w:val="00BD1453"/>
    <w:rsid w:val="00C044AA"/>
    <w:rsid w:val="00C6777D"/>
    <w:rsid w:val="00CC23DA"/>
    <w:rsid w:val="00D76E00"/>
    <w:rsid w:val="00E12B8D"/>
    <w:rsid w:val="00E73368"/>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05AB54-D0E7-4121-BD98-C7F87DD56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uiPriority w:val="9"/>
    <w:qFormat/>
    <w:rsid w:val="00E12B8D"/>
    <w:pPr>
      <w:keepNext/>
      <w:jc w:val="center"/>
      <w:outlineLvl w:val="0"/>
    </w:pPr>
    <w:rPr>
      <w:rFonts w:ascii="Arial Armenian" w:hAnsi="Arial Armenian"/>
      <w:sz w:val="28"/>
      <w:szCs w:val="20"/>
    </w:rPr>
  </w:style>
  <w:style w:type="paragraph" w:styleId="2">
    <w:name w:val="heading 2"/>
    <w:basedOn w:val="a"/>
    <w:next w:val="a"/>
    <w:link w:val="20"/>
    <w:uiPriority w:val="9"/>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uiPriority w:val="9"/>
    <w:qFormat/>
    <w:rsid w:val="00E12B8D"/>
    <w:pPr>
      <w:keepNext/>
      <w:outlineLvl w:val="3"/>
    </w:pPr>
    <w:rPr>
      <w:rFonts w:ascii="Arial LatArm" w:hAnsi="Arial LatArm"/>
      <w:i/>
      <w:sz w:val="18"/>
      <w:szCs w:val="20"/>
    </w:rPr>
  </w:style>
  <w:style w:type="paragraph" w:styleId="5">
    <w:name w:val="heading 5"/>
    <w:basedOn w:val="a"/>
    <w:next w:val="a"/>
    <w:link w:val="50"/>
    <w:uiPriority w:val="9"/>
    <w:qFormat/>
    <w:rsid w:val="00E12B8D"/>
    <w:pPr>
      <w:keepNext/>
      <w:jc w:val="center"/>
      <w:outlineLvl w:val="4"/>
    </w:pPr>
    <w:rPr>
      <w:rFonts w:ascii="Arial LatArm" w:hAnsi="Arial LatArm"/>
      <w:b/>
      <w:sz w:val="26"/>
      <w:szCs w:val="20"/>
    </w:rPr>
  </w:style>
  <w:style w:type="paragraph" w:styleId="6">
    <w:name w:val="heading 6"/>
    <w:basedOn w:val="a"/>
    <w:next w:val="a"/>
    <w:link w:val="60"/>
    <w:uiPriority w:val="9"/>
    <w:qFormat/>
    <w:rsid w:val="00E12B8D"/>
    <w:pPr>
      <w:keepNext/>
      <w:outlineLvl w:val="5"/>
    </w:pPr>
    <w:rPr>
      <w:rFonts w:ascii="Arial LatArm" w:hAnsi="Arial LatArm"/>
      <w:b/>
      <w:color w:val="000000"/>
      <w:sz w:val="22"/>
      <w:szCs w:val="20"/>
    </w:rPr>
  </w:style>
  <w:style w:type="paragraph" w:styleId="7">
    <w:name w:val="heading 7"/>
    <w:basedOn w:val="a"/>
    <w:next w:val="a"/>
    <w:link w:val="70"/>
    <w:uiPriority w:val="9"/>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uiPriority w:val="9"/>
    <w:qFormat/>
    <w:rsid w:val="00E12B8D"/>
    <w:pPr>
      <w:keepNext/>
      <w:outlineLvl w:val="7"/>
    </w:pPr>
    <w:rPr>
      <w:rFonts w:ascii="Times Armenian" w:hAnsi="Times Armenian"/>
      <w:i/>
      <w:sz w:val="20"/>
      <w:szCs w:val="20"/>
    </w:rPr>
  </w:style>
  <w:style w:type="paragraph" w:styleId="9">
    <w:name w:val="heading 9"/>
    <w:basedOn w:val="a"/>
    <w:next w:val="a"/>
    <w:link w:val="90"/>
    <w:uiPriority w:val="9"/>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uiPriority w:val="9"/>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uiPriority w:val="9"/>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uiPriority w:val="9"/>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uiPriority w:val="9"/>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uiPriority w:val="9"/>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uiPriority w:val="9"/>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uiPriority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uiPriority w:val="10"/>
    <w:qFormat/>
    <w:rsid w:val="00E12B8D"/>
    <w:pPr>
      <w:jc w:val="center"/>
    </w:pPr>
    <w:rPr>
      <w:rFonts w:ascii="Arial Armenian" w:hAnsi="Arial Armenian"/>
      <w:szCs w:val="20"/>
    </w:rPr>
  </w:style>
  <w:style w:type="character" w:customStyle="1" w:styleId="af0">
    <w:name w:val="Название Знак"/>
    <w:basedOn w:val="a0"/>
    <w:link w:val="af"/>
    <w:uiPriority w:val="10"/>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uiPriority w:val="20"/>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aff9">
    <w:name w:val="Subtitle"/>
    <w:basedOn w:val="a"/>
    <w:next w:val="a"/>
    <w:link w:val="affa"/>
    <w:uiPriority w:val="11"/>
    <w:qFormat/>
    <w:rsid w:val="00A227A0"/>
    <w:pPr>
      <w:spacing w:after="60"/>
      <w:jc w:val="center"/>
      <w:outlineLvl w:val="1"/>
    </w:pPr>
    <w:rPr>
      <w:rFonts w:asciiTheme="majorHAnsi" w:eastAsiaTheme="majorEastAsia" w:hAnsiTheme="majorHAnsi"/>
      <w:lang w:eastAsia="en-US" w:bidi="ar-SA"/>
    </w:rPr>
  </w:style>
  <w:style w:type="character" w:customStyle="1" w:styleId="affa">
    <w:name w:val="Подзаголовок Знак"/>
    <w:basedOn w:val="a0"/>
    <w:link w:val="aff9"/>
    <w:uiPriority w:val="11"/>
    <w:rsid w:val="00A227A0"/>
    <w:rPr>
      <w:rFonts w:asciiTheme="majorHAnsi" w:eastAsiaTheme="majorEastAsia" w:hAnsiTheme="majorHAnsi" w:cs="Times New Roman"/>
      <w:sz w:val="24"/>
      <w:szCs w:val="24"/>
    </w:rPr>
  </w:style>
  <w:style w:type="paragraph" w:styleId="25">
    <w:name w:val="Quote"/>
    <w:basedOn w:val="a"/>
    <w:next w:val="a"/>
    <w:link w:val="26"/>
    <w:uiPriority w:val="29"/>
    <w:qFormat/>
    <w:rsid w:val="00A227A0"/>
    <w:rPr>
      <w:rFonts w:asciiTheme="minorHAnsi" w:eastAsiaTheme="minorEastAsia" w:hAnsiTheme="minorHAnsi"/>
      <w:i/>
      <w:lang w:eastAsia="en-US" w:bidi="ar-SA"/>
    </w:rPr>
  </w:style>
  <w:style w:type="character" w:customStyle="1" w:styleId="26">
    <w:name w:val="Цитата 2 Знак"/>
    <w:basedOn w:val="a0"/>
    <w:link w:val="25"/>
    <w:uiPriority w:val="29"/>
    <w:rsid w:val="00A227A0"/>
    <w:rPr>
      <w:rFonts w:eastAsiaTheme="minorEastAsia" w:cs="Times New Roman"/>
      <w:i/>
      <w:sz w:val="24"/>
      <w:szCs w:val="24"/>
    </w:rPr>
  </w:style>
  <w:style w:type="paragraph" w:styleId="affb">
    <w:name w:val="Intense Quote"/>
    <w:basedOn w:val="a"/>
    <w:next w:val="a"/>
    <w:link w:val="affc"/>
    <w:uiPriority w:val="30"/>
    <w:qFormat/>
    <w:rsid w:val="00A227A0"/>
    <w:pPr>
      <w:ind w:left="720" w:right="720"/>
    </w:pPr>
    <w:rPr>
      <w:rFonts w:asciiTheme="minorHAnsi" w:eastAsiaTheme="minorEastAsia" w:hAnsiTheme="minorHAnsi"/>
      <w:b/>
      <w:i/>
      <w:szCs w:val="22"/>
      <w:lang w:eastAsia="en-US" w:bidi="ar-SA"/>
    </w:rPr>
  </w:style>
  <w:style w:type="character" w:customStyle="1" w:styleId="affc">
    <w:name w:val="Выделенная цитата Знак"/>
    <w:basedOn w:val="a0"/>
    <w:link w:val="affb"/>
    <w:uiPriority w:val="30"/>
    <w:rsid w:val="00A227A0"/>
    <w:rPr>
      <w:rFonts w:eastAsiaTheme="minorEastAsia" w:cs="Times New Roman"/>
      <w:b/>
      <w:i/>
      <w:sz w:val="24"/>
    </w:rPr>
  </w:style>
  <w:style w:type="character" w:styleId="affd">
    <w:name w:val="Subtle Emphasis"/>
    <w:uiPriority w:val="19"/>
    <w:qFormat/>
    <w:rsid w:val="00A227A0"/>
    <w:rPr>
      <w:i/>
      <w:color w:val="5A5A5A" w:themeColor="text1" w:themeTint="A5"/>
    </w:rPr>
  </w:style>
  <w:style w:type="character" w:styleId="affe">
    <w:name w:val="Intense Emphasis"/>
    <w:basedOn w:val="a0"/>
    <w:uiPriority w:val="21"/>
    <w:qFormat/>
    <w:rsid w:val="00A227A0"/>
    <w:rPr>
      <w:b/>
      <w:i/>
      <w:sz w:val="24"/>
      <w:szCs w:val="24"/>
      <w:u w:val="single"/>
    </w:rPr>
  </w:style>
  <w:style w:type="character" w:styleId="afff">
    <w:name w:val="Subtle Reference"/>
    <w:basedOn w:val="a0"/>
    <w:uiPriority w:val="31"/>
    <w:qFormat/>
    <w:rsid w:val="00A227A0"/>
    <w:rPr>
      <w:sz w:val="24"/>
      <w:szCs w:val="24"/>
      <w:u w:val="single"/>
    </w:rPr>
  </w:style>
  <w:style w:type="character" w:styleId="afff0">
    <w:name w:val="Intense Reference"/>
    <w:basedOn w:val="a0"/>
    <w:uiPriority w:val="32"/>
    <w:qFormat/>
    <w:rsid w:val="00A227A0"/>
    <w:rPr>
      <w:b/>
      <w:sz w:val="24"/>
      <w:u w:val="single"/>
    </w:rPr>
  </w:style>
  <w:style w:type="character" w:styleId="afff1">
    <w:name w:val="Book Title"/>
    <w:basedOn w:val="a0"/>
    <w:uiPriority w:val="33"/>
    <w:qFormat/>
    <w:rsid w:val="00A227A0"/>
    <w:rPr>
      <w:rFonts w:asciiTheme="majorHAnsi" w:eastAsiaTheme="majorEastAsia" w:hAnsiTheme="majorHAnsi"/>
      <w:b/>
      <w:i/>
      <w:sz w:val="24"/>
      <w:szCs w:val="24"/>
    </w:rPr>
  </w:style>
  <w:style w:type="paragraph" w:styleId="afff2">
    <w:name w:val="TOC Heading"/>
    <w:basedOn w:val="1"/>
    <w:next w:val="a"/>
    <w:uiPriority w:val="39"/>
    <w:semiHidden/>
    <w:unhideWhenUsed/>
    <w:qFormat/>
    <w:rsid w:val="00A227A0"/>
    <w:pPr>
      <w:spacing w:before="240" w:after="60"/>
      <w:jc w:val="left"/>
      <w:outlineLvl w:val="9"/>
    </w:pPr>
    <w:rPr>
      <w:rFonts w:asciiTheme="majorHAnsi" w:eastAsiaTheme="majorEastAsia" w:hAnsiTheme="majorHAnsi"/>
      <w:b/>
      <w:bCs/>
      <w:kern w:val="32"/>
      <w:sz w:val="32"/>
      <w:szCs w:val="3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0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090E8-3A47-4E58-8EBB-D469932AC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145</Pages>
  <Words>27373</Words>
  <Characters>156031</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30</cp:revision>
  <dcterms:created xsi:type="dcterms:W3CDTF">2023-12-15T08:42:00Z</dcterms:created>
  <dcterms:modified xsi:type="dcterms:W3CDTF">2024-11-26T12:32:00Z</dcterms:modified>
</cp:coreProperties>
</file>